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08111" w14:textId="77777777" w:rsidR="00A44450" w:rsidRDefault="00000000">
      <w:pPr>
        <w:pStyle w:val="BodyText"/>
        <w:ind w:left="4824"/>
        <w:rPr>
          <w:rFonts w:ascii="Times New Roman"/>
          <w:sz w:val="20"/>
        </w:rPr>
      </w:pPr>
      <w:r>
        <w:rPr>
          <w:rFonts w:ascii="Times New Roman"/>
          <w:noProof/>
          <w:sz w:val="20"/>
        </w:rPr>
        <w:drawing>
          <wp:inline distT="0" distB="0" distL="0" distR="0" wp14:anchorId="15A6B166" wp14:editId="36F065A1">
            <wp:extent cx="1205279" cy="123139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205279" cy="1231392"/>
                    </a:xfrm>
                    <a:prstGeom prst="rect">
                      <a:avLst/>
                    </a:prstGeom>
                  </pic:spPr>
                </pic:pic>
              </a:graphicData>
            </a:graphic>
          </wp:inline>
        </w:drawing>
      </w:r>
    </w:p>
    <w:p w14:paraId="28145958" w14:textId="77777777" w:rsidR="00A44450" w:rsidRDefault="00A44450">
      <w:pPr>
        <w:pStyle w:val="BodyText"/>
        <w:rPr>
          <w:rFonts w:ascii="Times New Roman"/>
          <w:sz w:val="20"/>
        </w:rPr>
      </w:pPr>
    </w:p>
    <w:p w14:paraId="2FB45B96" w14:textId="77777777" w:rsidR="00A44450" w:rsidRDefault="00000000">
      <w:pPr>
        <w:pStyle w:val="BodyText"/>
        <w:spacing w:before="10"/>
        <w:rPr>
          <w:rFonts w:ascii="Times New Roman"/>
          <w:sz w:val="15"/>
        </w:rPr>
      </w:pPr>
      <w:r>
        <w:pict w14:anchorId="3F77A795">
          <v:group id="docshapegroup1" o:spid="_x0000_s2052" style="position:absolute;margin-left:16.7pt;margin-top:10.35pt;width:559.65pt;height:151.55pt;z-index:-15728640;mso-wrap-distance-left:0;mso-wrap-distance-right:0;mso-position-horizontal-relative:page" coordorigin="334,207" coordsize="11193,3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2054" type="#_x0000_t75" style="position:absolute;left:333;top:206;width:11193;height:3031">
              <v:imagedata r:id="rId8" o:title=""/>
            </v:shape>
            <v:shapetype id="_x0000_t202" coordsize="21600,21600" o:spt="202" path="m,l,21600r21600,l21600,xe">
              <v:stroke joinstyle="miter"/>
              <v:path gradientshapeok="t" o:connecttype="rect"/>
            </v:shapetype>
            <v:shape id="docshape3" o:spid="_x0000_s2053" type="#_x0000_t202" style="position:absolute;left:340;top:281;width:11168;height:2936" fillcolor="#83d0f5" stroked="f">
              <v:textbox inset="0,0,0,0">
                <w:txbxContent>
                  <w:p w14:paraId="2CB430CE" w14:textId="77777777" w:rsidR="00A44450" w:rsidRDefault="00A44450">
                    <w:pPr>
                      <w:spacing w:before="1"/>
                      <w:rPr>
                        <w:rFonts w:ascii="Times New Roman"/>
                        <w:color w:val="000000"/>
                        <w:sz w:val="74"/>
                      </w:rPr>
                    </w:pPr>
                  </w:p>
                  <w:p w14:paraId="17C10E3A" w14:textId="77777777" w:rsidR="00A44450" w:rsidRDefault="00000000">
                    <w:pPr>
                      <w:spacing w:before="1"/>
                      <w:ind w:left="996" w:right="2016"/>
                      <w:rPr>
                        <w:b/>
                        <w:color w:val="000000"/>
                        <w:sz w:val="50"/>
                      </w:rPr>
                    </w:pPr>
                    <w:r>
                      <w:rPr>
                        <w:b/>
                        <w:color w:val="FFFFFF"/>
                        <w:sz w:val="50"/>
                      </w:rPr>
                      <w:t>IALA</w:t>
                    </w:r>
                    <w:r>
                      <w:rPr>
                        <w:b/>
                        <w:color w:val="FFFFFF"/>
                        <w:spacing w:val="-29"/>
                        <w:sz w:val="50"/>
                      </w:rPr>
                      <w:t xml:space="preserve"> </w:t>
                    </w:r>
                    <w:r>
                      <w:rPr>
                        <w:b/>
                        <w:color w:val="FFFFFF"/>
                        <w:sz w:val="50"/>
                      </w:rPr>
                      <w:t xml:space="preserve">RECOMMENDATION </w:t>
                    </w:r>
                    <w:r>
                      <w:rPr>
                        <w:b/>
                        <w:color w:val="FFFFFF"/>
                        <w:spacing w:val="-2"/>
                        <w:sz w:val="50"/>
                      </w:rPr>
                      <w:t>(NORMATIVE)</w:t>
                    </w:r>
                  </w:p>
                </w:txbxContent>
              </v:textbox>
            </v:shape>
            <w10:wrap type="topAndBottom" anchorx="page"/>
          </v:group>
        </w:pict>
      </w:r>
    </w:p>
    <w:p w14:paraId="352A626F" w14:textId="77777777" w:rsidR="00A44450" w:rsidRDefault="00A44450">
      <w:pPr>
        <w:pStyle w:val="BodyText"/>
        <w:rPr>
          <w:rFonts w:ascii="Times New Roman"/>
          <w:sz w:val="20"/>
        </w:rPr>
      </w:pPr>
    </w:p>
    <w:p w14:paraId="360F071B" w14:textId="77777777" w:rsidR="00A44450" w:rsidRDefault="00A44450">
      <w:pPr>
        <w:pStyle w:val="BodyText"/>
        <w:spacing w:before="11"/>
        <w:rPr>
          <w:rFonts w:ascii="Times New Roman"/>
          <w:sz w:val="15"/>
        </w:rPr>
      </w:pPr>
    </w:p>
    <w:p w14:paraId="799054EC" w14:textId="77777777" w:rsidR="00A44450" w:rsidRDefault="00000000">
      <w:pPr>
        <w:spacing w:line="608" w:lineRule="exact"/>
        <w:ind w:left="1036"/>
        <w:rPr>
          <w:sz w:val="50"/>
        </w:rPr>
      </w:pPr>
      <w:r>
        <w:rPr>
          <w:color w:val="00548B"/>
          <w:spacing w:val="-2"/>
          <w:sz w:val="50"/>
        </w:rPr>
        <w:t>R1012</w:t>
      </w:r>
    </w:p>
    <w:p w14:paraId="3116D1D4" w14:textId="77777777" w:rsidR="00A44450" w:rsidRDefault="00000000">
      <w:pPr>
        <w:spacing w:line="609" w:lineRule="exact"/>
        <w:ind w:left="1036"/>
        <w:rPr>
          <w:sz w:val="50"/>
        </w:rPr>
      </w:pPr>
      <w:r>
        <w:rPr>
          <w:color w:val="00548B"/>
          <w:sz w:val="50"/>
        </w:rPr>
        <w:t>VTS</w:t>
      </w:r>
      <w:r>
        <w:rPr>
          <w:color w:val="00548B"/>
          <w:spacing w:val="-3"/>
          <w:sz w:val="50"/>
        </w:rPr>
        <w:t xml:space="preserve"> </w:t>
      </w:r>
      <w:r>
        <w:rPr>
          <w:color w:val="00548B"/>
          <w:spacing w:val="-2"/>
          <w:sz w:val="50"/>
        </w:rPr>
        <w:t>COMMUNICATIONS</w:t>
      </w:r>
    </w:p>
    <w:p w14:paraId="537C81AA" w14:textId="77777777" w:rsidR="00A44450" w:rsidRDefault="00A44450">
      <w:pPr>
        <w:pStyle w:val="BodyText"/>
        <w:rPr>
          <w:sz w:val="50"/>
        </w:rPr>
      </w:pPr>
    </w:p>
    <w:p w14:paraId="6A8733D1" w14:textId="77777777" w:rsidR="00A44450" w:rsidRDefault="00A44450">
      <w:pPr>
        <w:pStyle w:val="BodyText"/>
        <w:rPr>
          <w:sz w:val="50"/>
        </w:rPr>
      </w:pPr>
    </w:p>
    <w:p w14:paraId="5FDBC9B1" w14:textId="77777777" w:rsidR="00A44450" w:rsidRDefault="00A44450">
      <w:pPr>
        <w:pStyle w:val="BodyText"/>
        <w:rPr>
          <w:sz w:val="50"/>
        </w:rPr>
      </w:pPr>
    </w:p>
    <w:p w14:paraId="0DD5734E" w14:textId="77777777" w:rsidR="00A44450" w:rsidRDefault="00A44450">
      <w:pPr>
        <w:pStyle w:val="BodyText"/>
        <w:rPr>
          <w:sz w:val="50"/>
        </w:rPr>
      </w:pPr>
    </w:p>
    <w:p w14:paraId="50B52F4F" w14:textId="77777777" w:rsidR="00A44450" w:rsidRDefault="00A44450">
      <w:pPr>
        <w:pStyle w:val="BodyText"/>
        <w:rPr>
          <w:sz w:val="50"/>
        </w:rPr>
      </w:pPr>
    </w:p>
    <w:p w14:paraId="51E4B779" w14:textId="77777777" w:rsidR="00A44450" w:rsidRDefault="00A44450">
      <w:pPr>
        <w:pStyle w:val="BodyText"/>
        <w:rPr>
          <w:sz w:val="50"/>
        </w:rPr>
      </w:pPr>
    </w:p>
    <w:p w14:paraId="4E5F8BA0" w14:textId="77777777" w:rsidR="00A44450" w:rsidRDefault="00A44450">
      <w:pPr>
        <w:pStyle w:val="BodyText"/>
        <w:rPr>
          <w:sz w:val="50"/>
        </w:rPr>
      </w:pPr>
    </w:p>
    <w:p w14:paraId="427C5DD4" w14:textId="77777777" w:rsidR="00A44450" w:rsidRDefault="00A44450">
      <w:pPr>
        <w:pStyle w:val="BodyText"/>
        <w:spacing w:before="12"/>
        <w:rPr>
          <w:sz w:val="63"/>
        </w:rPr>
      </w:pPr>
    </w:p>
    <w:p w14:paraId="38286CA7" w14:textId="7444C54C" w:rsidR="00A44450" w:rsidRDefault="00000000">
      <w:pPr>
        <w:spacing w:line="610" w:lineRule="exact"/>
        <w:ind w:left="1036"/>
        <w:rPr>
          <w:b/>
          <w:sz w:val="50"/>
        </w:rPr>
      </w:pPr>
      <w:r>
        <w:rPr>
          <w:b/>
          <w:color w:val="00548B"/>
          <w:sz w:val="50"/>
        </w:rPr>
        <w:t>Edition</w:t>
      </w:r>
      <w:r>
        <w:rPr>
          <w:b/>
          <w:color w:val="00548B"/>
          <w:spacing w:val="-4"/>
          <w:sz w:val="50"/>
        </w:rPr>
        <w:t xml:space="preserve"> </w:t>
      </w:r>
      <w:r>
        <w:rPr>
          <w:b/>
          <w:color w:val="00548B"/>
          <w:spacing w:val="-5"/>
          <w:sz w:val="50"/>
        </w:rPr>
        <w:t>1.</w:t>
      </w:r>
      <w:del w:id="0" w:author="Abercrombie, Kerrie" w:date="2025-08-19T14:39:00Z" w16du:dateUtc="2025-08-19T04:39:00Z">
        <w:r w:rsidDel="00F66863">
          <w:rPr>
            <w:b/>
            <w:color w:val="00548B"/>
            <w:spacing w:val="-5"/>
            <w:sz w:val="50"/>
          </w:rPr>
          <w:delText>2</w:delText>
        </w:r>
      </w:del>
      <w:ins w:id="1" w:author="Abercrombie, Kerrie" w:date="2025-08-19T14:39:00Z" w16du:dateUtc="2025-08-19T04:39:00Z">
        <w:r w:rsidR="00F66863">
          <w:rPr>
            <w:b/>
            <w:color w:val="00548B"/>
            <w:spacing w:val="-5"/>
            <w:sz w:val="50"/>
          </w:rPr>
          <w:t>3</w:t>
        </w:r>
      </w:ins>
    </w:p>
    <w:p w14:paraId="01DD05F5" w14:textId="691C5219" w:rsidR="00A44450" w:rsidRDefault="00000000">
      <w:pPr>
        <w:spacing w:line="417" w:lineRule="auto"/>
        <w:ind w:left="1036" w:right="5773"/>
        <w:rPr>
          <w:b/>
          <w:sz w:val="28"/>
        </w:rPr>
      </w:pPr>
      <w:del w:id="2" w:author="Abercrombie, Kerrie" w:date="2025-08-19T14:39:00Z" w16du:dateUtc="2025-08-19T04:39:00Z">
        <w:r w:rsidDel="00F66863">
          <w:rPr>
            <w:b/>
            <w:color w:val="00548B"/>
            <w:sz w:val="28"/>
          </w:rPr>
          <w:delText>January 2022</w:delText>
        </w:r>
      </w:del>
      <w:ins w:id="3" w:author="Abercrombie, Kerrie" w:date="2025-08-19T14:39:00Z" w16du:dateUtc="2025-08-19T04:39:00Z">
        <w:r w:rsidR="00F66863">
          <w:rPr>
            <w:b/>
            <w:color w:val="00548B"/>
            <w:sz w:val="28"/>
          </w:rPr>
          <w:t>December 2025</w:t>
        </w:r>
      </w:ins>
      <w:r>
        <w:rPr>
          <w:b/>
          <w:color w:val="00548B"/>
          <w:sz w:val="28"/>
        </w:rPr>
        <w:t xml:space="preserve"> </w:t>
      </w:r>
      <w:proofErr w:type="gramStart"/>
      <w:r>
        <w:rPr>
          <w:b/>
          <w:color w:val="00548B"/>
          <w:spacing w:val="-2"/>
          <w:sz w:val="28"/>
        </w:rPr>
        <w:t>urn:mrn</w:t>
      </w:r>
      <w:proofErr w:type="gramEnd"/>
      <w:r>
        <w:rPr>
          <w:b/>
          <w:color w:val="00548B"/>
          <w:spacing w:val="-2"/>
          <w:sz w:val="28"/>
        </w:rPr>
        <w:t>:iala:</w:t>
      </w:r>
      <w:proofErr w:type="gramStart"/>
      <w:r>
        <w:rPr>
          <w:b/>
          <w:color w:val="00548B"/>
          <w:spacing w:val="-2"/>
          <w:sz w:val="28"/>
        </w:rPr>
        <w:t>pub:r1012:ed</w:t>
      </w:r>
      <w:proofErr w:type="gramEnd"/>
      <w:r>
        <w:rPr>
          <w:b/>
          <w:color w:val="00548B"/>
          <w:spacing w:val="-2"/>
          <w:sz w:val="28"/>
        </w:rPr>
        <w:t>1.</w:t>
      </w:r>
      <w:del w:id="4" w:author="Abercrombie, Kerrie" w:date="2025-08-19T14:39:00Z" w16du:dateUtc="2025-08-19T04:39:00Z">
        <w:r w:rsidDel="00F66863">
          <w:rPr>
            <w:b/>
            <w:color w:val="00548B"/>
            <w:spacing w:val="-2"/>
            <w:sz w:val="28"/>
          </w:rPr>
          <w:delText>2</w:delText>
        </w:r>
      </w:del>
      <w:ins w:id="5" w:author="Abercrombie, Kerrie" w:date="2025-08-19T14:39:00Z" w16du:dateUtc="2025-08-19T04:39:00Z">
        <w:r w:rsidR="00F66863">
          <w:rPr>
            <w:b/>
            <w:color w:val="00548B"/>
            <w:spacing w:val="-2"/>
            <w:sz w:val="28"/>
          </w:rPr>
          <w:t>3</w:t>
        </w:r>
      </w:ins>
    </w:p>
    <w:p w14:paraId="173A3FD4" w14:textId="77777777" w:rsidR="00A44450" w:rsidRDefault="00000000">
      <w:pPr>
        <w:pStyle w:val="BodyText"/>
        <w:spacing w:before="11"/>
        <w:rPr>
          <w:b/>
          <w:sz w:val="13"/>
        </w:rPr>
      </w:pPr>
      <w:r>
        <w:pict w14:anchorId="6C64CDA7">
          <v:shape id="docshape4" o:spid="_x0000_s2051" style="position:absolute;margin-left:17pt;margin-top:9.7pt;width:561.25pt;height:.1pt;z-index:-15728128;mso-wrap-distance-left:0;mso-wrap-distance-right:0;mso-position-horizontal-relative:page" coordorigin="340,194" coordsize="11225,0" path="m340,194r11225,e" filled="f" strokecolor="#00548b" strokeweight="1pt">
            <v:path arrowok="t"/>
            <w10:wrap type="topAndBottom" anchorx="page"/>
          </v:shape>
        </w:pict>
      </w:r>
    </w:p>
    <w:p w14:paraId="30AF67DC" w14:textId="77777777" w:rsidR="00A44450" w:rsidRDefault="00A44450">
      <w:pPr>
        <w:pStyle w:val="BodyText"/>
        <w:rPr>
          <w:b/>
          <w:sz w:val="20"/>
        </w:rPr>
      </w:pPr>
    </w:p>
    <w:p w14:paraId="5430241C" w14:textId="77777777" w:rsidR="00A44450" w:rsidRDefault="00A44450">
      <w:pPr>
        <w:pStyle w:val="BodyText"/>
        <w:rPr>
          <w:b/>
          <w:sz w:val="20"/>
        </w:rPr>
      </w:pPr>
    </w:p>
    <w:p w14:paraId="55E6210F" w14:textId="77777777" w:rsidR="00A44450" w:rsidRDefault="00A44450">
      <w:pPr>
        <w:pStyle w:val="BodyText"/>
        <w:spacing w:before="2"/>
        <w:rPr>
          <w:b/>
          <w:sz w:val="22"/>
        </w:rPr>
      </w:pPr>
    </w:p>
    <w:p w14:paraId="788F22F3" w14:textId="77777777" w:rsidR="00A44450" w:rsidRDefault="00000000">
      <w:pPr>
        <w:ind w:left="1036" w:right="5773"/>
        <w:rPr>
          <w:rFonts w:ascii="Arial" w:hAnsi="Arial"/>
          <w:sz w:val="16"/>
        </w:rPr>
      </w:pPr>
      <w:r>
        <w:rPr>
          <w:rFonts w:ascii="Arial" w:hAnsi="Arial"/>
          <w:color w:val="808080"/>
          <w:sz w:val="16"/>
        </w:rPr>
        <w:t>10,</w:t>
      </w:r>
      <w:r>
        <w:rPr>
          <w:rFonts w:ascii="Arial" w:hAnsi="Arial"/>
          <w:color w:val="808080"/>
          <w:spacing w:val="-5"/>
          <w:sz w:val="16"/>
        </w:rPr>
        <w:t xml:space="preserve"> </w:t>
      </w:r>
      <w:r>
        <w:rPr>
          <w:rFonts w:ascii="Arial" w:hAnsi="Arial"/>
          <w:color w:val="808080"/>
          <w:sz w:val="16"/>
        </w:rPr>
        <w:t>rue</w:t>
      </w:r>
      <w:r>
        <w:rPr>
          <w:rFonts w:ascii="Arial" w:hAnsi="Arial"/>
          <w:color w:val="808080"/>
          <w:spacing w:val="-6"/>
          <w:sz w:val="16"/>
        </w:rPr>
        <w:t xml:space="preserve"> </w:t>
      </w:r>
      <w:r>
        <w:rPr>
          <w:rFonts w:ascii="Arial" w:hAnsi="Arial"/>
          <w:color w:val="808080"/>
          <w:sz w:val="16"/>
        </w:rPr>
        <w:t>des</w:t>
      </w:r>
      <w:r>
        <w:rPr>
          <w:rFonts w:ascii="Arial" w:hAnsi="Arial"/>
          <w:color w:val="808080"/>
          <w:spacing w:val="-5"/>
          <w:sz w:val="16"/>
        </w:rPr>
        <w:t xml:space="preserve"> </w:t>
      </w:r>
      <w:proofErr w:type="spellStart"/>
      <w:r>
        <w:rPr>
          <w:rFonts w:ascii="Arial" w:hAnsi="Arial"/>
          <w:color w:val="808080"/>
          <w:sz w:val="16"/>
        </w:rPr>
        <w:t>Gaudines</w:t>
      </w:r>
      <w:proofErr w:type="spellEnd"/>
      <w:r>
        <w:rPr>
          <w:rFonts w:ascii="Arial" w:hAnsi="Arial"/>
          <w:color w:val="808080"/>
          <w:spacing w:val="-1"/>
          <w:sz w:val="16"/>
        </w:rPr>
        <w:t xml:space="preserve"> </w:t>
      </w:r>
      <w:r>
        <w:rPr>
          <w:rFonts w:ascii="Arial" w:hAnsi="Arial"/>
          <w:color w:val="808080"/>
          <w:sz w:val="16"/>
        </w:rPr>
        <w:t>–</w:t>
      </w:r>
      <w:r>
        <w:rPr>
          <w:rFonts w:ascii="Arial" w:hAnsi="Arial"/>
          <w:color w:val="808080"/>
          <w:spacing w:val="-6"/>
          <w:sz w:val="16"/>
        </w:rPr>
        <w:t xml:space="preserve"> </w:t>
      </w:r>
      <w:r>
        <w:rPr>
          <w:rFonts w:ascii="Arial" w:hAnsi="Arial"/>
          <w:color w:val="808080"/>
          <w:sz w:val="16"/>
        </w:rPr>
        <w:t>78100</w:t>
      </w:r>
      <w:r>
        <w:rPr>
          <w:rFonts w:ascii="Arial" w:hAnsi="Arial"/>
          <w:color w:val="808080"/>
          <w:spacing w:val="-6"/>
          <w:sz w:val="16"/>
        </w:rPr>
        <w:t xml:space="preserve"> </w:t>
      </w:r>
      <w:r>
        <w:rPr>
          <w:rFonts w:ascii="Arial" w:hAnsi="Arial"/>
          <w:color w:val="808080"/>
          <w:sz w:val="16"/>
        </w:rPr>
        <w:t>Saint</w:t>
      </w:r>
      <w:r>
        <w:rPr>
          <w:rFonts w:ascii="Arial" w:hAnsi="Arial"/>
          <w:color w:val="808080"/>
          <w:spacing w:val="-1"/>
          <w:sz w:val="16"/>
        </w:rPr>
        <w:t xml:space="preserve"> </w:t>
      </w:r>
      <w:r>
        <w:rPr>
          <w:rFonts w:ascii="Arial" w:hAnsi="Arial"/>
          <w:color w:val="808080"/>
          <w:sz w:val="16"/>
        </w:rPr>
        <w:t>Germain</w:t>
      </w:r>
      <w:r>
        <w:rPr>
          <w:rFonts w:ascii="Arial" w:hAnsi="Arial"/>
          <w:color w:val="808080"/>
          <w:spacing w:val="-6"/>
          <w:sz w:val="16"/>
        </w:rPr>
        <w:t xml:space="preserve"> </w:t>
      </w:r>
      <w:proofErr w:type="spellStart"/>
      <w:r>
        <w:rPr>
          <w:rFonts w:ascii="Arial" w:hAnsi="Arial"/>
          <w:color w:val="808080"/>
          <w:sz w:val="16"/>
        </w:rPr>
        <w:t>en</w:t>
      </w:r>
      <w:proofErr w:type="spellEnd"/>
      <w:r>
        <w:rPr>
          <w:rFonts w:ascii="Arial" w:hAnsi="Arial"/>
          <w:color w:val="808080"/>
          <w:spacing w:val="-6"/>
          <w:sz w:val="16"/>
        </w:rPr>
        <w:t xml:space="preserve"> </w:t>
      </w:r>
      <w:r>
        <w:rPr>
          <w:rFonts w:ascii="Arial" w:hAnsi="Arial"/>
          <w:color w:val="808080"/>
          <w:sz w:val="16"/>
        </w:rPr>
        <w:t>Laye,</w:t>
      </w:r>
      <w:r>
        <w:rPr>
          <w:rFonts w:ascii="Arial" w:hAnsi="Arial"/>
          <w:color w:val="808080"/>
          <w:spacing w:val="-5"/>
          <w:sz w:val="16"/>
        </w:rPr>
        <w:t xml:space="preserve"> </w:t>
      </w:r>
      <w:r>
        <w:rPr>
          <w:rFonts w:ascii="Arial" w:hAnsi="Arial"/>
          <w:color w:val="808080"/>
          <w:sz w:val="16"/>
        </w:rPr>
        <w:t xml:space="preserve">France </w:t>
      </w:r>
      <w:proofErr w:type="spellStart"/>
      <w:r>
        <w:rPr>
          <w:rFonts w:ascii="Arial" w:hAnsi="Arial"/>
          <w:color w:val="808080"/>
          <w:sz w:val="16"/>
        </w:rPr>
        <w:t>Tél</w:t>
      </w:r>
      <w:proofErr w:type="spellEnd"/>
      <w:r>
        <w:rPr>
          <w:rFonts w:ascii="Arial" w:hAnsi="Arial"/>
          <w:color w:val="808080"/>
          <w:sz w:val="16"/>
        </w:rPr>
        <w:t xml:space="preserve">. +33 (0)1 34 51 70 01 – </w:t>
      </w:r>
      <w:hyperlink r:id="rId9">
        <w:r>
          <w:rPr>
            <w:rFonts w:ascii="Arial" w:hAnsi="Arial"/>
            <w:color w:val="808080"/>
            <w:sz w:val="16"/>
          </w:rPr>
          <w:t>contact@iala-aism.org</w:t>
        </w:r>
      </w:hyperlink>
    </w:p>
    <w:p w14:paraId="263CB0B3" w14:textId="77777777" w:rsidR="00A44450" w:rsidRDefault="00000000">
      <w:pPr>
        <w:spacing w:before="37"/>
        <w:ind w:left="1036"/>
        <w:rPr>
          <w:rFonts w:ascii="Arial"/>
          <w:b/>
          <w:sz w:val="18"/>
        </w:rPr>
      </w:pPr>
      <w:hyperlink r:id="rId10">
        <w:r>
          <w:rPr>
            <w:rFonts w:ascii="Arial"/>
            <w:b/>
            <w:color w:val="00548B"/>
            <w:sz w:val="18"/>
          </w:rPr>
          <w:t>www.iala-</w:t>
        </w:r>
        <w:r>
          <w:rPr>
            <w:rFonts w:ascii="Arial"/>
            <w:b/>
            <w:color w:val="00548B"/>
            <w:spacing w:val="-2"/>
            <w:sz w:val="18"/>
          </w:rPr>
          <w:t>aism.org</w:t>
        </w:r>
      </w:hyperlink>
    </w:p>
    <w:p w14:paraId="01539694" w14:textId="77777777" w:rsidR="00A44450" w:rsidRDefault="00000000">
      <w:pPr>
        <w:spacing w:before="44"/>
        <w:ind w:left="1036" w:right="5091"/>
        <w:rPr>
          <w:rFonts w:ascii="Arial Narrow"/>
          <w:sz w:val="16"/>
        </w:rPr>
      </w:pPr>
      <w:r>
        <w:rPr>
          <w:rFonts w:ascii="Arial Narrow"/>
          <w:color w:val="00548B"/>
          <w:sz w:val="16"/>
        </w:rPr>
        <w:t>International</w:t>
      </w:r>
      <w:r>
        <w:rPr>
          <w:rFonts w:ascii="Arial Narrow"/>
          <w:color w:val="00548B"/>
          <w:spacing w:val="-6"/>
          <w:sz w:val="16"/>
        </w:rPr>
        <w:t xml:space="preserve"> </w:t>
      </w:r>
      <w:r>
        <w:rPr>
          <w:rFonts w:ascii="Arial Narrow"/>
          <w:color w:val="00548B"/>
          <w:sz w:val="16"/>
        </w:rPr>
        <w:t>Association</w:t>
      </w:r>
      <w:r>
        <w:rPr>
          <w:rFonts w:ascii="Arial Narrow"/>
          <w:color w:val="00548B"/>
          <w:spacing w:val="-2"/>
          <w:sz w:val="16"/>
        </w:rPr>
        <w:t xml:space="preserve"> </w:t>
      </w:r>
      <w:r>
        <w:rPr>
          <w:rFonts w:ascii="Arial Narrow"/>
          <w:color w:val="00548B"/>
          <w:sz w:val="16"/>
        </w:rPr>
        <w:t>of</w:t>
      </w:r>
      <w:r>
        <w:rPr>
          <w:rFonts w:ascii="Arial Narrow"/>
          <w:color w:val="00548B"/>
          <w:spacing w:val="-5"/>
          <w:sz w:val="16"/>
        </w:rPr>
        <w:t xml:space="preserve"> </w:t>
      </w:r>
      <w:r>
        <w:rPr>
          <w:rFonts w:ascii="Arial Narrow"/>
          <w:color w:val="00548B"/>
          <w:sz w:val="16"/>
        </w:rPr>
        <w:t>Marine</w:t>
      </w:r>
      <w:r>
        <w:rPr>
          <w:rFonts w:ascii="Arial Narrow"/>
          <w:color w:val="00548B"/>
          <w:spacing w:val="-6"/>
          <w:sz w:val="16"/>
        </w:rPr>
        <w:t xml:space="preserve"> </w:t>
      </w:r>
      <w:r>
        <w:rPr>
          <w:rFonts w:ascii="Arial Narrow"/>
          <w:color w:val="00548B"/>
          <w:sz w:val="16"/>
        </w:rPr>
        <w:t>Aids</w:t>
      </w:r>
      <w:r>
        <w:rPr>
          <w:rFonts w:ascii="Arial Narrow"/>
          <w:color w:val="00548B"/>
          <w:spacing w:val="-7"/>
          <w:sz w:val="16"/>
        </w:rPr>
        <w:t xml:space="preserve"> </w:t>
      </w:r>
      <w:r>
        <w:rPr>
          <w:rFonts w:ascii="Arial Narrow"/>
          <w:color w:val="00548B"/>
          <w:sz w:val="16"/>
        </w:rPr>
        <w:t>to</w:t>
      </w:r>
      <w:r>
        <w:rPr>
          <w:rFonts w:ascii="Arial Narrow"/>
          <w:color w:val="00548B"/>
          <w:spacing w:val="-6"/>
          <w:sz w:val="16"/>
        </w:rPr>
        <w:t xml:space="preserve"> </w:t>
      </w:r>
      <w:r>
        <w:rPr>
          <w:rFonts w:ascii="Arial Narrow"/>
          <w:color w:val="00548B"/>
          <w:sz w:val="16"/>
        </w:rPr>
        <w:t>Navigation</w:t>
      </w:r>
      <w:r>
        <w:rPr>
          <w:rFonts w:ascii="Arial Narrow"/>
          <w:color w:val="00548B"/>
          <w:spacing w:val="-6"/>
          <w:sz w:val="16"/>
        </w:rPr>
        <w:t xml:space="preserve"> </w:t>
      </w:r>
      <w:r>
        <w:rPr>
          <w:rFonts w:ascii="Arial Narrow"/>
          <w:color w:val="00548B"/>
          <w:sz w:val="16"/>
        </w:rPr>
        <w:t>and</w:t>
      </w:r>
      <w:r>
        <w:rPr>
          <w:rFonts w:ascii="Arial Narrow"/>
          <w:color w:val="00548B"/>
          <w:spacing w:val="-6"/>
          <w:sz w:val="16"/>
        </w:rPr>
        <w:t xml:space="preserve"> </w:t>
      </w:r>
      <w:r>
        <w:rPr>
          <w:rFonts w:ascii="Arial Narrow"/>
          <w:color w:val="00548B"/>
          <w:sz w:val="16"/>
        </w:rPr>
        <w:t>Lighthouse</w:t>
      </w:r>
      <w:r>
        <w:rPr>
          <w:rFonts w:ascii="Arial Narrow"/>
          <w:color w:val="00548B"/>
          <w:spacing w:val="-2"/>
          <w:sz w:val="16"/>
        </w:rPr>
        <w:t xml:space="preserve"> </w:t>
      </w:r>
      <w:r>
        <w:rPr>
          <w:rFonts w:ascii="Arial Narrow"/>
          <w:color w:val="00548B"/>
          <w:sz w:val="16"/>
        </w:rPr>
        <w:t>Authorities</w:t>
      </w:r>
      <w:r>
        <w:rPr>
          <w:rFonts w:ascii="Arial Narrow"/>
          <w:color w:val="00548B"/>
          <w:spacing w:val="40"/>
          <w:sz w:val="16"/>
        </w:rPr>
        <w:t xml:space="preserve"> </w:t>
      </w:r>
      <w:r>
        <w:rPr>
          <w:rFonts w:ascii="Arial Narrow"/>
          <w:color w:val="00548B"/>
          <w:sz w:val="16"/>
        </w:rPr>
        <w:t xml:space="preserve">Association </w:t>
      </w:r>
      <w:proofErr w:type="spellStart"/>
      <w:r>
        <w:rPr>
          <w:rFonts w:ascii="Arial Narrow"/>
          <w:color w:val="00548B"/>
          <w:sz w:val="16"/>
        </w:rPr>
        <w:t>Internationale</w:t>
      </w:r>
      <w:proofErr w:type="spellEnd"/>
      <w:r>
        <w:rPr>
          <w:rFonts w:ascii="Arial Narrow"/>
          <w:color w:val="00548B"/>
          <w:sz w:val="16"/>
        </w:rPr>
        <w:t xml:space="preserve"> de </w:t>
      </w:r>
      <w:proofErr w:type="spellStart"/>
      <w:r>
        <w:rPr>
          <w:rFonts w:ascii="Arial Narrow"/>
          <w:color w:val="00548B"/>
          <w:sz w:val="16"/>
        </w:rPr>
        <w:t>Signalisation</w:t>
      </w:r>
      <w:proofErr w:type="spellEnd"/>
      <w:r>
        <w:rPr>
          <w:rFonts w:ascii="Arial Narrow"/>
          <w:color w:val="00548B"/>
          <w:sz w:val="16"/>
        </w:rPr>
        <w:t xml:space="preserve"> Maritime</w:t>
      </w:r>
    </w:p>
    <w:p w14:paraId="7EC44D2E" w14:textId="77777777" w:rsidR="00A44450" w:rsidRDefault="00A44450">
      <w:pPr>
        <w:rPr>
          <w:rFonts w:ascii="Arial Narrow"/>
          <w:sz w:val="16"/>
        </w:rPr>
        <w:sectPr w:rsidR="00A44450">
          <w:type w:val="continuous"/>
          <w:pgSz w:w="11910" w:h="16840"/>
          <w:pgMar w:top="380" w:right="240" w:bottom="280" w:left="240" w:header="720" w:footer="720" w:gutter="0"/>
          <w:cols w:space="720"/>
        </w:sectPr>
      </w:pPr>
    </w:p>
    <w:p w14:paraId="4BD1DE5D" w14:textId="77777777" w:rsidR="00A44450" w:rsidRDefault="00A44450">
      <w:pPr>
        <w:pStyle w:val="BodyText"/>
        <w:rPr>
          <w:rFonts w:ascii="Arial Narrow"/>
          <w:sz w:val="20"/>
        </w:rPr>
      </w:pPr>
    </w:p>
    <w:p w14:paraId="4D4C7684" w14:textId="77777777" w:rsidR="00A44450" w:rsidRDefault="00A44450">
      <w:pPr>
        <w:pStyle w:val="BodyText"/>
        <w:rPr>
          <w:rFonts w:ascii="Arial Narrow"/>
          <w:sz w:val="20"/>
        </w:rPr>
      </w:pPr>
    </w:p>
    <w:p w14:paraId="096B92E7" w14:textId="77777777" w:rsidR="00A44450" w:rsidRDefault="00A44450">
      <w:pPr>
        <w:pStyle w:val="BodyText"/>
        <w:rPr>
          <w:rFonts w:ascii="Arial Narrow"/>
          <w:sz w:val="20"/>
        </w:rPr>
      </w:pPr>
    </w:p>
    <w:p w14:paraId="7EEF5F70" w14:textId="77777777" w:rsidR="00A44450" w:rsidRDefault="00A44450">
      <w:pPr>
        <w:pStyle w:val="BodyText"/>
        <w:rPr>
          <w:rFonts w:ascii="Arial Narrow"/>
          <w:sz w:val="20"/>
        </w:rPr>
      </w:pPr>
    </w:p>
    <w:p w14:paraId="402D3C61" w14:textId="77777777" w:rsidR="00A44450" w:rsidRDefault="00000000">
      <w:pPr>
        <w:spacing w:before="127"/>
        <w:ind w:left="668"/>
        <w:rPr>
          <w:b/>
          <w:sz w:val="56"/>
        </w:rPr>
      </w:pPr>
      <w:r>
        <w:rPr>
          <w:b/>
          <w:color w:val="009FE2"/>
          <w:sz w:val="56"/>
        </w:rPr>
        <w:t>DOCUMENT</w:t>
      </w:r>
      <w:r>
        <w:rPr>
          <w:b/>
          <w:color w:val="009FE2"/>
          <w:spacing w:val="-3"/>
          <w:sz w:val="56"/>
        </w:rPr>
        <w:t xml:space="preserve"> </w:t>
      </w:r>
      <w:r>
        <w:rPr>
          <w:b/>
          <w:color w:val="009FE2"/>
          <w:spacing w:val="-2"/>
          <w:sz w:val="56"/>
        </w:rPr>
        <w:t>REVISION</w:t>
      </w:r>
    </w:p>
    <w:p w14:paraId="22723646" w14:textId="77777777" w:rsidR="00A44450" w:rsidRDefault="00000000">
      <w:pPr>
        <w:pStyle w:val="BodyText"/>
        <w:spacing w:before="6"/>
        <w:rPr>
          <w:b/>
          <w:sz w:val="14"/>
        </w:rPr>
      </w:pPr>
      <w:r>
        <w:pict w14:anchorId="7232674B">
          <v:rect id="docshape8" o:spid="_x0000_s2050" style="position:absolute;margin-left:44pt;margin-top:10.1pt;width:513pt;height:1pt;z-index:-15727616;mso-wrap-distance-left:0;mso-wrap-distance-right:0;mso-position-horizontal-relative:page" fillcolor="#00548b" stroked="f">
            <w10:wrap type="topAndBottom" anchorx="page"/>
          </v:rect>
        </w:pict>
      </w:r>
    </w:p>
    <w:p w14:paraId="1298D786" w14:textId="77777777" w:rsidR="00A44450" w:rsidRDefault="00A44450">
      <w:pPr>
        <w:pStyle w:val="BodyText"/>
        <w:spacing w:before="5"/>
        <w:rPr>
          <w:b/>
          <w:sz w:val="27"/>
        </w:rPr>
      </w:pPr>
    </w:p>
    <w:p w14:paraId="0C90FD16" w14:textId="77777777" w:rsidR="00A44450" w:rsidRDefault="00000000">
      <w:pPr>
        <w:spacing w:before="56"/>
        <w:ind w:left="668"/>
      </w:pPr>
      <w:r>
        <w:t>Revisions</w:t>
      </w:r>
      <w:r>
        <w:rPr>
          <w:spacing w:val="-4"/>
        </w:rPr>
        <w:t xml:space="preserve"> </w:t>
      </w:r>
      <w:r>
        <w:t>to</w:t>
      </w:r>
      <w:r>
        <w:rPr>
          <w:spacing w:val="-3"/>
        </w:rPr>
        <w:t xml:space="preserve"> </w:t>
      </w:r>
      <w:r>
        <w:t>this</w:t>
      </w:r>
      <w:r>
        <w:rPr>
          <w:spacing w:val="-1"/>
        </w:rPr>
        <w:t xml:space="preserve"> </w:t>
      </w:r>
      <w:r>
        <w:t>document</w:t>
      </w:r>
      <w:r>
        <w:rPr>
          <w:spacing w:val="-1"/>
        </w:rPr>
        <w:t xml:space="preserve"> </w:t>
      </w:r>
      <w:r>
        <w:t>are</w:t>
      </w:r>
      <w:r>
        <w:rPr>
          <w:spacing w:val="-2"/>
        </w:rPr>
        <w:t xml:space="preserve"> </w:t>
      </w:r>
      <w:r>
        <w:t>to</w:t>
      </w:r>
      <w:r>
        <w:rPr>
          <w:spacing w:val="1"/>
        </w:rPr>
        <w:t xml:space="preserve"> </w:t>
      </w:r>
      <w:r>
        <w:t>be</w:t>
      </w:r>
      <w:r>
        <w:rPr>
          <w:spacing w:val="-5"/>
        </w:rPr>
        <w:t xml:space="preserve"> </w:t>
      </w:r>
      <w:r>
        <w:t>noted</w:t>
      </w:r>
      <w:r>
        <w:rPr>
          <w:spacing w:val="-3"/>
        </w:rPr>
        <w:t xml:space="preserve"> </w:t>
      </w:r>
      <w:r>
        <w:t>in the</w:t>
      </w:r>
      <w:r>
        <w:rPr>
          <w:spacing w:val="-1"/>
        </w:rPr>
        <w:t xml:space="preserve"> </w:t>
      </w:r>
      <w:r>
        <w:t>table</w:t>
      </w:r>
      <w:r>
        <w:rPr>
          <w:spacing w:val="-1"/>
        </w:rPr>
        <w:t xml:space="preserve"> </w:t>
      </w:r>
      <w:r>
        <w:t>prior</w:t>
      </w:r>
      <w:r>
        <w:rPr>
          <w:spacing w:val="-4"/>
        </w:rPr>
        <w:t xml:space="preserve"> </w:t>
      </w:r>
      <w:r>
        <w:t>to the</w:t>
      </w:r>
      <w:r>
        <w:rPr>
          <w:spacing w:val="-1"/>
        </w:rPr>
        <w:t xml:space="preserve"> </w:t>
      </w:r>
      <w:r>
        <w:t>issue</w:t>
      </w:r>
      <w:r>
        <w:rPr>
          <w:spacing w:val="-5"/>
        </w:rPr>
        <w:t xml:space="preserve"> </w:t>
      </w:r>
      <w:r>
        <w:t>of</w:t>
      </w:r>
      <w:r>
        <w:rPr>
          <w:spacing w:val="-2"/>
        </w:rPr>
        <w:t xml:space="preserve"> </w:t>
      </w:r>
      <w:r>
        <w:t>a</w:t>
      </w:r>
      <w:r>
        <w:rPr>
          <w:spacing w:val="-5"/>
        </w:rPr>
        <w:t xml:space="preserve"> </w:t>
      </w:r>
      <w:r>
        <w:t>revised</w:t>
      </w:r>
      <w:r>
        <w:rPr>
          <w:spacing w:val="-3"/>
        </w:rPr>
        <w:t xml:space="preserve"> </w:t>
      </w:r>
      <w:r>
        <w:rPr>
          <w:spacing w:val="-2"/>
        </w:rPr>
        <w:t>document.</w:t>
      </w:r>
    </w:p>
    <w:p w14:paraId="3149DA75" w14:textId="77777777" w:rsidR="00A44450" w:rsidRDefault="00A44450">
      <w:pPr>
        <w:pStyle w:val="BodyText"/>
        <w:spacing w:before="11"/>
        <w:rPr>
          <w:sz w:val="9"/>
        </w:rPr>
      </w:pPr>
    </w:p>
    <w:tbl>
      <w:tblPr>
        <w:tblW w:w="0" w:type="auto"/>
        <w:tblInd w:w="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4"/>
        <w:gridCol w:w="5504"/>
        <w:gridCol w:w="2384"/>
        <w:tblGridChange w:id="6">
          <w:tblGrid>
            <w:gridCol w:w="2404"/>
            <w:gridCol w:w="5504"/>
            <w:gridCol w:w="2384"/>
          </w:tblGrid>
        </w:tblGridChange>
      </w:tblGrid>
      <w:tr w:rsidR="00A44450" w14:paraId="4DBBCE68" w14:textId="77777777">
        <w:trPr>
          <w:trHeight w:val="365"/>
        </w:trPr>
        <w:tc>
          <w:tcPr>
            <w:tcW w:w="2404" w:type="dxa"/>
          </w:tcPr>
          <w:p w14:paraId="794E8D72" w14:textId="77777777" w:rsidR="00A44450" w:rsidRDefault="00000000">
            <w:pPr>
              <w:pStyle w:val="TableParagraph"/>
              <w:spacing w:before="64"/>
              <w:ind w:left="219"/>
              <w:rPr>
                <w:b/>
                <w:sz w:val="20"/>
              </w:rPr>
            </w:pPr>
            <w:r>
              <w:rPr>
                <w:b/>
                <w:color w:val="00548B"/>
                <w:spacing w:val="-4"/>
                <w:sz w:val="20"/>
              </w:rPr>
              <w:t>Date</w:t>
            </w:r>
          </w:p>
        </w:tc>
        <w:tc>
          <w:tcPr>
            <w:tcW w:w="5504" w:type="dxa"/>
          </w:tcPr>
          <w:p w14:paraId="5595518A" w14:textId="77777777" w:rsidR="00A44450" w:rsidRDefault="00000000">
            <w:pPr>
              <w:pStyle w:val="TableParagraph"/>
              <w:spacing w:before="64"/>
              <w:ind w:left="219"/>
              <w:rPr>
                <w:b/>
                <w:sz w:val="20"/>
              </w:rPr>
            </w:pPr>
            <w:r>
              <w:rPr>
                <w:b/>
                <w:color w:val="00548B"/>
                <w:spacing w:val="-2"/>
                <w:sz w:val="20"/>
              </w:rPr>
              <w:t>Details</w:t>
            </w:r>
          </w:p>
        </w:tc>
        <w:tc>
          <w:tcPr>
            <w:tcW w:w="2384" w:type="dxa"/>
          </w:tcPr>
          <w:p w14:paraId="5C65F02D" w14:textId="77777777" w:rsidR="00A44450" w:rsidRDefault="00000000">
            <w:pPr>
              <w:pStyle w:val="TableParagraph"/>
              <w:spacing w:before="64"/>
              <w:ind w:left="215"/>
              <w:rPr>
                <w:b/>
                <w:sz w:val="20"/>
              </w:rPr>
            </w:pPr>
            <w:r>
              <w:rPr>
                <w:b/>
                <w:color w:val="00548B"/>
                <w:spacing w:val="-2"/>
                <w:sz w:val="20"/>
              </w:rPr>
              <w:t>Approval</w:t>
            </w:r>
          </w:p>
        </w:tc>
      </w:tr>
      <w:tr w:rsidR="00A44450" w14:paraId="4B3379F6" w14:textId="77777777">
        <w:trPr>
          <w:trHeight w:val="850"/>
        </w:trPr>
        <w:tc>
          <w:tcPr>
            <w:tcW w:w="2404" w:type="dxa"/>
          </w:tcPr>
          <w:p w14:paraId="38EA4060" w14:textId="77777777" w:rsidR="00A44450" w:rsidRDefault="00A44450">
            <w:pPr>
              <w:pStyle w:val="TableParagraph"/>
              <w:spacing w:before="11"/>
              <w:rPr>
                <w:sz w:val="24"/>
              </w:rPr>
            </w:pPr>
          </w:p>
          <w:p w14:paraId="0DB47F7D" w14:textId="77777777" w:rsidR="00A44450" w:rsidRDefault="00000000">
            <w:pPr>
              <w:pStyle w:val="TableParagraph"/>
              <w:ind w:left="107"/>
              <w:rPr>
                <w:sz w:val="20"/>
              </w:rPr>
            </w:pPr>
            <w:r>
              <w:rPr>
                <w:sz w:val="20"/>
              </w:rPr>
              <w:t>December</w:t>
            </w:r>
            <w:r>
              <w:rPr>
                <w:spacing w:val="-7"/>
                <w:sz w:val="20"/>
              </w:rPr>
              <w:t xml:space="preserve"> </w:t>
            </w:r>
            <w:r>
              <w:rPr>
                <w:spacing w:val="-4"/>
                <w:sz w:val="20"/>
              </w:rPr>
              <w:t>2017</w:t>
            </w:r>
          </w:p>
        </w:tc>
        <w:tc>
          <w:tcPr>
            <w:tcW w:w="5504" w:type="dxa"/>
          </w:tcPr>
          <w:p w14:paraId="608BA55E" w14:textId="77777777" w:rsidR="00A44450" w:rsidRDefault="00A44450">
            <w:pPr>
              <w:pStyle w:val="TableParagraph"/>
              <w:spacing w:before="11"/>
              <w:rPr>
                <w:sz w:val="24"/>
              </w:rPr>
            </w:pPr>
          </w:p>
          <w:p w14:paraId="6853E183" w14:textId="77777777" w:rsidR="00A44450" w:rsidRDefault="00000000">
            <w:pPr>
              <w:pStyle w:val="TableParagraph"/>
              <w:ind w:left="107"/>
              <w:rPr>
                <w:sz w:val="20"/>
              </w:rPr>
            </w:pPr>
            <w:r>
              <w:rPr>
                <w:sz w:val="20"/>
              </w:rPr>
              <w:t>1</w:t>
            </w:r>
            <w:r>
              <w:rPr>
                <w:sz w:val="20"/>
                <w:vertAlign w:val="superscript"/>
              </w:rPr>
              <w:t>st</w:t>
            </w:r>
            <w:r>
              <w:rPr>
                <w:spacing w:val="-2"/>
                <w:sz w:val="20"/>
              </w:rPr>
              <w:t xml:space="preserve"> </w:t>
            </w:r>
            <w:r>
              <w:rPr>
                <w:spacing w:val="-4"/>
                <w:sz w:val="20"/>
              </w:rPr>
              <w:t>Issue</w:t>
            </w:r>
          </w:p>
        </w:tc>
        <w:tc>
          <w:tcPr>
            <w:tcW w:w="2384" w:type="dxa"/>
          </w:tcPr>
          <w:p w14:paraId="74FF3AAC" w14:textId="77777777" w:rsidR="00A44450" w:rsidRDefault="00A44450">
            <w:pPr>
              <w:pStyle w:val="TableParagraph"/>
              <w:spacing w:before="11"/>
              <w:rPr>
                <w:sz w:val="24"/>
              </w:rPr>
            </w:pPr>
          </w:p>
          <w:p w14:paraId="7E7AE1C0" w14:textId="77777777" w:rsidR="00A44450" w:rsidRDefault="00000000">
            <w:pPr>
              <w:pStyle w:val="TableParagraph"/>
              <w:ind w:left="103"/>
              <w:rPr>
                <w:sz w:val="20"/>
              </w:rPr>
            </w:pPr>
            <w:r>
              <w:rPr>
                <w:sz w:val="20"/>
              </w:rPr>
              <w:t>Council</w:t>
            </w:r>
            <w:r>
              <w:rPr>
                <w:spacing w:val="-4"/>
                <w:sz w:val="20"/>
              </w:rPr>
              <w:t xml:space="preserve"> </w:t>
            </w:r>
            <w:r>
              <w:rPr>
                <w:spacing w:val="-5"/>
                <w:sz w:val="20"/>
              </w:rPr>
              <w:t>65</w:t>
            </w:r>
          </w:p>
        </w:tc>
      </w:tr>
      <w:tr w:rsidR="00A44450" w14:paraId="6DB14271" w14:textId="77777777">
        <w:trPr>
          <w:trHeight w:val="849"/>
        </w:trPr>
        <w:tc>
          <w:tcPr>
            <w:tcW w:w="2404" w:type="dxa"/>
          </w:tcPr>
          <w:p w14:paraId="10DAABE9" w14:textId="77777777" w:rsidR="00A44450" w:rsidRDefault="00A44450">
            <w:pPr>
              <w:pStyle w:val="TableParagraph"/>
              <w:spacing w:before="11"/>
              <w:rPr>
                <w:sz w:val="24"/>
              </w:rPr>
            </w:pPr>
          </w:p>
          <w:p w14:paraId="3001BF72" w14:textId="77777777" w:rsidR="00A44450" w:rsidRDefault="00000000">
            <w:pPr>
              <w:pStyle w:val="TableParagraph"/>
              <w:ind w:left="107"/>
              <w:rPr>
                <w:sz w:val="20"/>
              </w:rPr>
            </w:pPr>
            <w:r>
              <w:rPr>
                <w:sz w:val="20"/>
              </w:rPr>
              <w:t>September</w:t>
            </w:r>
            <w:r>
              <w:rPr>
                <w:spacing w:val="-7"/>
                <w:sz w:val="20"/>
              </w:rPr>
              <w:t xml:space="preserve"> </w:t>
            </w:r>
            <w:r>
              <w:rPr>
                <w:spacing w:val="-4"/>
                <w:sz w:val="20"/>
              </w:rPr>
              <w:t>2020</w:t>
            </w:r>
          </w:p>
        </w:tc>
        <w:tc>
          <w:tcPr>
            <w:tcW w:w="5504" w:type="dxa"/>
          </w:tcPr>
          <w:p w14:paraId="4E1A3BED" w14:textId="77777777" w:rsidR="00A44450" w:rsidRDefault="00A44450">
            <w:pPr>
              <w:pStyle w:val="TableParagraph"/>
              <w:spacing w:before="11"/>
              <w:rPr>
                <w:sz w:val="24"/>
              </w:rPr>
            </w:pPr>
          </w:p>
          <w:p w14:paraId="5F79BFD3" w14:textId="77777777" w:rsidR="00A44450" w:rsidRDefault="00000000">
            <w:pPr>
              <w:pStyle w:val="TableParagraph"/>
              <w:ind w:left="107"/>
              <w:rPr>
                <w:sz w:val="20"/>
              </w:rPr>
            </w:pPr>
            <w:r>
              <w:rPr>
                <w:sz w:val="20"/>
              </w:rPr>
              <w:t>Ed.1.1</w:t>
            </w:r>
            <w:r>
              <w:rPr>
                <w:spacing w:val="-5"/>
                <w:sz w:val="20"/>
              </w:rPr>
              <w:t xml:space="preserve"> </w:t>
            </w:r>
            <w:r>
              <w:rPr>
                <w:sz w:val="20"/>
              </w:rPr>
              <w:t>Editorial</w:t>
            </w:r>
            <w:r>
              <w:rPr>
                <w:spacing w:val="-1"/>
                <w:sz w:val="20"/>
              </w:rPr>
              <w:t xml:space="preserve"> </w:t>
            </w:r>
            <w:r>
              <w:rPr>
                <w:spacing w:val="-2"/>
                <w:sz w:val="20"/>
              </w:rPr>
              <w:t>corrections.</w:t>
            </w:r>
          </w:p>
        </w:tc>
        <w:tc>
          <w:tcPr>
            <w:tcW w:w="2384" w:type="dxa"/>
          </w:tcPr>
          <w:p w14:paraId="5CC0DB7D" w14:textId="77777777" w:rsidR="00A44450" w:rsidRDefault="00A44450">
            <w:pPr>
              <w:pStyle w:val="TableParagraph"/>
              <w:rPr>
                <w:rFonts w:ascii="Times New Roman"/>
                <w:sz w:val="20"/>
              </w:rPr>
            </w:pPr>
          </w:p>
        </w:tc>
      </w:tr>
      <w:tr w:rsidR="00A44450" w14:paraId="6D21C80E" w14:textId="77777777">
        <w:trPr>
          <w:trHeight w:val="854"/>
        </w:trPr>
        <w:tc>
          <w:tcPr>
            <w:tcW w:w="2404" w:type="dxa"/>
          </w:tcPr>
          <w:p w14:paraId="444EE8CE" w14:textId="77777777" w:rsidR="00A44450" w:rsidRDefault="00A44450">
            <w:pPr>
              <w:pStyle w:val="TableParagraph"/>
              <w:spacing w:before="3"/>
              <w:rPr>
                <w:sz w:val="25"/>
              </w:rPr>
            </w:pPr>
          </w:p>
          <w:p w14:paraId="2245F523" w14:textId="77777777" w:rsidR="00A44450" w:rsidRDefault="00000000">
            <w:pPr>
              <w:pStyle w:val="TableParagraph"/>
              <w:ind w:left="107"/>
              <w:rPr>
                <w:sz w:val="20"/>
              </w:rPr>
            </w:pPr>
            <w:r>
              <w:rPr>
                <w:sz w:val="20"/>
              </w:rPr>
              <w:t>January</w:t>
            </w:r>
            <w:r>
              <w:rPr>
                <w:spacing w:val="-7"/>
                <w:sz w:val="20"/>
              </w:rPr>
              <w:t xml:space="preserve"> </w:t>
            </w:r>
            <w:r>
              <w:rPr>
                <w:spacing w:val="-4"/>
                <w:sz w:val="20"/>
              </w:rPr>
              <w:t>2022</w:t>
            </w:r>
          </w:p>
        </w:tc>
        <w:tc>
          <w:tcPr>
            <w:tcW w:w="5504" w:type="dxa"/>
          </w:tcPr>
          <w:p w14:paraId="70DA126F" w14:textId="77777777" w:rsidR="00A44450" w:rsidRDefault="00000000">
            <w:pPr>
              <w:pStyle w:val="TableParagraph"/>
              <w:spacing w:before="64"/>
              <w:ind w:left="107"/>
              <w:rPr>
                <w:sz w:val="20"/>
              </w:rPr>
            </w:pPr>
            <w:r>
              <w:rPr>
                <w:sz w:val="20"/>
              </w:rPr>
              <w:t>Edition</w:t>
            </w:r>
            <w:r>
              <w:rPr>
                <w:spacing w:val="-6"/>
                <w:sz w:val="20"/>
              </w:rPr>
              <w:t xml:space="preserve"> </w:t>
            </w:r>
            <w:r>
              <w:rPr>
                <w:sz w:val="20"/>
              </w:rPr>
              <w:t>1.2</w:t>
            </w:r>
            <w:r>
              <w:rPr>
                <w:spacing w:val="-6"/>
                <w:sz w:val="20"/>
              </w:rPr>
              <w:t xml:space="preserve"> </w:t>
            </w:r>
            <w:r>
              <w:rPr>
                <w:sz w:val="20"/>
              </w:rPr>
              <w:t>Approved</w:t>
            </w:r>
            <w:r>
              <w:rPr>
                <w:spacing w:val="-3"/>
                <w:sz w:val="20"/>
              </w:rPr>
              <w:t xml:space="preserve"> </w:t>
            </w:r>
            <w:r>
              <w:rPr>
                <w:sz w:val="20"/>
              </w:rPr>
              <w:t>by</w:t>
            </w:r>
            <w:r>
              <w:rPr>
                <w:spacing w:val="-4"/>
                <w:sz w:val="20"/>
              </w:rPr>
              <w:t xml:space="preserve"> </w:t>
            </w:r>
            <w:r>
              <w:rPr>
                <w:sz w:val="20"/>
              </w:rPr>
              <w:t>Council</w:t>
            </w:r>
            <w:r>
              <w:rPr>
                <w:spacing w:val="-4"/>
                <w:sz w:val="20"/>
              </w:rPr>
              <w:t xml:space="preserve"> </w:t>
            </w:r>
            <w:r>
              <w:rPr>
                <w:sz w:val="20"/>
              </w:rPr>
              <w:t>December</w:t>
            </w:r>
            <w:r>
              <w:rPr>
                <w:spacing w:val="-6"/>
                <w:sz w:val="20"/>
              </w:rPr>
              <w:t xml:space="preserve"> </w:t>
            </w:r>
            <w:r>
              <w:rPr>
                <w:sz w:val="20"/>
              </w:rPr>
              <w:t>2021</w:t>
            </w:r>
            <w:r>
              <w:rPr>
                <w:spacing w:val="-3"/>
                <w:sz w:val="20"/>
              </w:rPr>
              <w:t xml:space="preserve"> </w:t>
            </w:r>
            <w:r>
              <w:rPr>
                <w:sz w:val="20"/>
              </w:rPr>
              <w:t>and</w:t>
            </w:r>
            <w:r>
              <w:rPr>
                <w:spacing w:val="-6"/>
                <w:sz w:val="20"/>
              </w:rPr>
              <w:t xml:space="preserve"> </w:t>
            </w:r>
            <w:r>
              <w:rPr>
                <w:sz w:val="20"/>
              </w:rPr>
              <w:t>published January 2022, in alignment with IMO Resolution A.1158(32) Guidelines for Vessel Traffic Services.</w:t>
            </w:r>
          </w:p>
        </w:tc>
        <w:tc>
          <w:tcPr>
            <w:tcW w:w="2384" w:type="dxa"/>
          </w:tcPr>
          <w:p w14:paraId="79021A8A" w14:textId="77777777" w:rsidR="00A44450" w:rsidRDefault="00A44450">
            <w:pPr>
              <w:pStyle w:val="TableParagraph"/>
              <w:spacing w:before="3"/>
              <w:rPr>
                <w:sz w:val="25"/>
              </w:rPr>
            </w:pPr>
          </w:p>
          <w:p w14:paraId="60C127D4" w14:textId="77777777" w:rsidR="00A44450" w:rsidRDefault="00000000">
            <w:pPr>
              <w:pStyle w:val="TableParagraph"/>
              <w:ind w:left="103"/>
              <w:rPr>
                <w:sz w:val="20"/>
              </w:rPr>
            </w:pPr>
            <w:r>
              <w:rPr>
                <w:sz w:val="20"/>
              </w:rPr>
              <w:t>Council</w:t>
            </w:r>
            <w:r>
              <w:rPr>
                <w:spacing w:val="-4"/>
                <w:sz w:val="20"/>
              </w:rPr>
              <w:t xml:space="preserve"> </w:t>
            </w:r>
            <w:r>
              <w:rPr>
                <w:spacing w:val="-5"/>
                <w:sz w:val="20"/>
              </w:rPr>
              <w:t>74</w:t>
            </w:r>
          </w:p>
        </w:tc>
      </w:tr>
      <w:tr w:rsidR="00A44450" w14:paraId="3F79DA6B" w14:textId="77777777" w:rsidTr="00F66863">
        <w:tblPrEx>
          <w:tblW w:w="0" w:type="auto"/>
          <w:tblInd w:w="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ExChange w:id="7" w:author="Abercrombie, Kerrie" w:date="2025-08-19T14:40:00Z" w16du:dateUtc="2025-08-19T04:40:00Z">
            <w:tblPrEx>
              <w:tblW w:w="0" w:type="auto"/>
              <w:tblInd w:w="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Ex>
          </w:tblPrExChange>
        </w:tblPrEx>
        <w:trPr>
          <w:trHeight w:val="849"/>
          <w:trPrChange w:id="8" w:author="Abercrombie, Kerrie" w:date="2025-08-19T14:40:00Z" w16du:dateUtc="2025-08-19T04:40:00Z">
            <w:trPr>
              <w:trHeight w:val="849"/>
            </w:trPr>
          </w:trPrChange>
        </w:trPr>
        <w:tc>
          <w:tcPr>
            <w:tcW w:w="2404" w:type="dxa"/>
            <w:vAlign w:val="center"/>
            <w:tcPrChange w:id="9" w:author="Abercrombie, Kerrie" w:date="2025-08-19T14:40:00Z" w16du:dateUtc="2025-08-19T04:40:00Z">
              <w:tcPr>
                <w:tcW w:w="2404" w:type="dxa"/>
              </w:tcPr>
            </w:tcPrChange>
          </w:tcPr>
          <w:p w14:paraId="4404AB56" w14:textId="28A166A7" w:rsidR="00A44450" w:rsidRPr="00F66863" w:rsidRDefault="00F66863" w:rsidP="00F66863">
            <w:pPr>
              <w:pStyle w:val="TableParagraph"/>
              <w:ind w:left="107"/>
              <w:rPr>
                <w:sz w:val="20"/>
                <w:rPrChange w:id="10" w:author="Abercrombie, Kerrie" w:date="2025-08-19T14:40:00Z" w16du:dateUtc="2025-08-19T04:40:00Z">
                  <w:rPr>
                    <w:rFonts w:ascii="Times New Roman"/>
                    <w:sz w:val="20"/>
                  </w:rPr>
                </w:rPrChange>
              </w:rPr>
              <w:pPrChange w:id="11" w:author="Abercrombie, Kerrie" w:date="2025-08-19T14:40:00Z" w16du:dateUtc="2025-08-19T04:40:00Z">
                <w:pPr>
                  <w:pStyle w:val="TableParagraph"/>
                </w:pPr>
              </w:pPrChange>
            </w:pPr>
            <w:ins w:id="12" w:author="Abercrombie, Kerrie" w:date="2025-08-19T14:40:00Z" w16du:dateUtc="2025-08-19T04:40:00Z">
              <w:r>
                <w:rPr>
                  <w:sz w:val="20"/>
                </w:rPr>
                <w:t>December 2025</w:t>
              </w:r>
            </w:ins>
          </w:p>
        </w:tc>
        <w:tc>
          <w:tcPr>
            <w:tcW w:w="5504" w:type="dxa"/>
            <w:vAlign w:val="center"/>
            <w:tcPrChange w:id="13" w:author="Abercrombie, Kerrie" w:date="2025-08-19T14:40:00Z" w16du:dateUtc="2025-08-19T04:40:00Z">
              <w:tcPr>
                <w:tcW w:w="5504" w:type="dxa"/>
              </w:tcPr>
            </w:tcPrChange>
          </w:tcPr>
          <w:p w14:paraId="022DCB9A" w14:textId="3594F26B" w:rsidR="00A44450" w:rsidRPr="00F66863" w:rsidRDefault="00F66863" w:rsidP="00F66863">
            <w:pPr>
              <w:pStyle w:val="TableParagraph"/>
              <w:ind w:left="107"/>
              <w:rPr>
                <w:sz w:val="20"/>
                <w:rPrChange w:id="14" w:author="Abercrombie, Kerrie" w:date="2025-08-19T14:40:00Z" w16du:dateUtc="2025-08-19T04:40:00Z">
                  <w:rPr>
                    <w:rFonts w:ascii="Times New Roman"/>
                    <w:sz w:val="20"/>
                  </w:rPr>
                </w:rPrChange>
              </w:rPr>
              <w:pPrChange w:id="15" w:author="Abercrombie, Kerrie" w:date="2025-08-19T14:40:00Z" w16du:dateUtc="2025-08-19T04:40:00Z">
                <w:pPr>
                  <w:pStyle w:val="TableParagraph"/>
                </w:pPr>
              </w:pPrChange>
            </w:pPr>
            <w:ins w:id="16" w:author="Abercrombie, Kerrie" w:date="2025-08-19T14:40:00Z" w16du:dateUtc="2025-08-19T04:40:00Z">
              <w:r w:rsidRPr="00F66863">
                <w:rPr>
                  <w:sz w:val="20"/>
                </w:rPr>
                <w:t xml:space="preserve">Edition 1.3 Approved by Council December 2025 and published January 2026, to reflect revisions of IALA model courses specifically related to VTS and adoption of </w:t>
              </w:r>
              <w:r w:rsidRPr="00F66863">
                <w:rPr>
                  <w:sz w:val="20"/>
                  <w:highlight w:val="yellow"/>
                  <w:rPrChange w:id="17" w:author="Abercrombie, Kerrie" w:date="2025-08-19T14:41:00Z" w16du:dateUtc="2025-08-19T04:41:00Z">
                    <w:rPr>
                      <w:sz w:val="20"/>
                    </w:rPr>
                  </w:rPrChange>
                </w:rPr>
                <w:t>Guideline GXXXX.</w:t>
              </w:r>
            </w:ins>
          </w:p>
        </w:tc>
        <w:tc>
          <w:tcPr>
            <w:tcW w:w="2384" w:type="dxa"/>
            <w:vAlign w:val="center"/>
            <w:tcPrChange w:id="18" w:author="Abercrombie, Kerrie" w:date="2025-08-19T14:40:00Z" w16du:dateUtc="2025-08-19T04:40:00Z">
              <w:tcPr>
                <w:tcW w:w="2384" w:type="dxa"/>
              </w:tcPr>
            </w:tcPrChange>
          </w:tcPr>
          <w:p w14:paraId="31E87FC1" w14:textId="08C6CFD7" w:rsidR="00A44450" w:rsidRPr="00F66863" w:rsidRDefault="00F66863" w:rsidP="00F66863">
            <w:pPr>
              <w:pStyle w:val="TableParagraph"/>
              <w:ind w:left="107"/>
              <w:rPr>
                <w:sz w:val="20"/>
                <w:rPrChange w:id="19" w:author="Abercrombie, Kerrie" w:date="2025-08-19T14:40:00Z" w16du:dateUtc="2025-08-19T04:40:00Z">
                  <w:rPr>
                    <w:rFonts w:ascii="Times New Roman"/>
                    <w:sz w:val="20"/>
                  </w:rPr>
                </w:rPrChange>
              </w:rPr>
              <w:pPrChange w:id="20" w:author="Abercrombie, Kerrie" w:date="2025-08-19T14:40:00Z" w16du:dateUtc="2025-08-19T04:40:00Z">
                <w:pPr>
                  <w:pStyle w:val="TableParagraph"/>
                </w:pPr>
              </w:pPrChange>
            </w:pPr>
            <w:ins w:id="21" w:author="Abercrombie, Kerrie" w:date="2025-08-19T14:41:00Z" w16du:dateUtc="2025-08-19T04:41:00Z">
              <w:r w:rsidRPr="00F66863">
                <w:rPr>
                  <w:sz w:val="20"/>
                  <w:highlight w:val="yellow"/>
                  <w:rPrChange w:id="22" w:author="Abercrombie, Kerrie" w:date="2025-08-19T14:41:00Z" w16du:dateUtc="2025-08-19T04:41:00Z">
                    <w:rPr>
                      <w:sz w:val="20"/>
                    </w:rPr>
                  </w:rPrChange>
                </w:rPr>
                <w:t>XXXX</w:t>
              </w:r>
            </w:ins>
          </w:p>
        </w:tc>
      </w:tr>
      <w:tr w:rsidR="00A44450" w14:paraId="66B6A290" w14:textId="77777777">
        <w:trPr>
          <w:trHeight w:val="850"/>
        </w:trPr>
        <w:tc>
          <w:tcPr>
            <w:tcW w:w="2404" w:type="dxa"/>
          </w:tcPr>
          <w:p w14:paraId="40BD1A68" w14:textId="77777777" w:rsidR="00A44450" w:rsidRDefault="00A44450">
            <w:pPr>
              <w:pStyle w:val="TableParagraph"/>
              <w:rPr>
                <w:rFonts w:ascii="Times New Roman"/>
                <w:sz w:val="20"/>
              </w:rPr>
            </w:pPr>
          </w:p>
        </w:tc>
        <w:tc>
          <w:tcPr>
            <w:tcW w:w="5504" w:type="dxa"/>
          </w:tcPr>
          <w:p w14:paraId="31AAD1F6" w14:textId="77777777" w:rsidR="00A44450" w:rsidRDefault="00A44450">
            <w:pPr>
              <w:pStyle w:val="TableParagraph"/>
              <w:rPr>
                <w:rFonts w:ascii="Times New Roman"/>
                <w:sz w:val="20"/>
              </w:rPr>
            </w:pPr>
          </w:p>
        </w:tc>
        <w:tc>
          <w:tcPr>
            <w:tcW w:w="2384" w:type="dxa"/>
          </w:tcPr>
          <w:p w14:paraId="01459D78" w14:textId="77777777" w:rsidR="00A44450" w:rsidRDefault="00A44450">
            <w:pPr>
              <w:pStyle w:val="TableParagraph"/>
              <w:rPr>
                <w:rFonts w:ascii="Times New Roman"/>
                <w:sz w:val="20"/>
              </w:rPr>
            </w:pPr>
          </w:p>
        </w:tc>
      </w:tr>
      <w:tr w:rsidR="00A44450" w14:paraId="3493A9EA" w14:textId="77777777">
        <w:trPr>
          <w:trHeight w:val="853"/>
        </w:trPr>
        <w:tc>
          <w:tcPr>
            <w:tcW w:w="2404" w:type="dxa"/>
          </w:tcPr>
          <w:p w14:paraId="07876155" w14:textId="77777777" w:rsidR="00A44450" w:rsidRDefault="00A44450">
            <w:pPr>
              <w:pStyle w:val="TableParagraph"/>
              <w:rPr>
                <w:rFonts w:ascii="Times New Roman"/>
                <w:sz w:val="20"/>
              </w:rPr>
            </w:pPr>
          </w:p>
        </w:tc>
        <w:tc>
          <w:tcPr>
            <w:tcW w:w="5504" w:type="dxa"/>
          </w:tcPr>
          <w:p w14:paraId="6FADB1D9" w14:textId="77777777" w:rsidR="00A44450" w:rsidRDefault="00A44450">
            <w:pPr>
              <w:pStyle w:val="TableParagraph"/>
              <w:rPr>
                <w:rFonts w:ascii="Times New Roman"/>
                <w:sz w:val="20"/>
              </w:rPr>
            </w:pPr>
          </w:p>
        </w:tc>
        <w:tc>
          <w:tcPr>
            <w:tcW w:w="2384" w:type="dxa"/>
          </w:tcPr>
          <w:p w14:paraId="758CC5F8" w14:textId="77777777" w:rsidR="00A44450" w:rsidRDefault="00A44450">
            <w:pPr>
              <w:pStyle w:val="TableParagraph"/>
              <w:rPr>
                <w:rFonts w:ascii="Times New Roman"/>
                <w:sz w:val="20"/>
              </w:rPr>
            </w:pPr>
          </w:p>
        </w:tc>
      </w:tr>
      <w:tr w:rsidR="00A44450" w14:paraId="2E54EE6B" w14:textId="77777777">
        <w:trPr>
          <w:trHeight w:val="846"/>
        </w:trPr>
        <w:tc>
          <w:tcPr>
            <w:tcW w:w="2404" w:type="dxa"/>
          </w:tcPr>
          <w:p w14:paraId="1FEA425D" w14:textId="77777777" w:rsidR="00A44450" w:rsidRDefault="00A44450">
            <w:pPr>
              <w:pStyle w:val="TableParagraph"/>
              <w:rPr>
                <w:rFonts w:ascii="Times New Roman"/>
                <w:sz w:val="20"/>
              </w:rPr>
            </w:pPr>
          </w:p>
        </w:tc>
        <w:tc>
          <w:tcPr>
            <w:tcW w:w="5504" w:type="dxa"/>
          </w:tcPr>
          <w:p w14:paraId="7900A0C8" w14:textId="77777777" w:rsidR="00A44450" w:rsidRDefault="00A44450">
            <w:pPr>
              <w:pStyle w:val="TableParagraph"/>
              <w:rPr>
                <w:rFonts w:ascii="Times New Roman"/>
                <w:sz w:val="20"/>
              </w:rPr>
            </w:pPr>
          </w:p>
        </w:tc>
        <w:tc>
          <w:tcPr>
            <w:tcW w:w="2384" w:type="dxa"/>
          </w:tcPr>
          <w:p w14:paraId="2824FEEF" w14:textId="77777777" w:rsidR="00A44450" w:rsidRDefault="00A44450">
            <w:pPr>
              <w:pStyle w:val="TableParagraph"/>
              <w:rPr>
                <w:rFonts w:ascii="Times New Roman"/>
                <w:sz w:val="20"/>
              </w:rPr>
            </w:pPr>
          </w:p>
        </w:tc>
      </w:tr>
    </w:tbl>
    <w:p w14:paraId="0B4B3F50" w14:textId="77777777" w:rsidR="00A44450" w:rsidRDefault="00A44450">
      <w:pPr>
        <w:rPr>
          <w:rFonts w:ascii="Times New Roman"/>
          <w:sz w:val="20"/>
        </w:rPr>
        <w:sectPr w:rsidR="00A44450">
          <w:headerReference w:type="default" r:id="rId11"/>
          <w:footerReference w:type="default" r:id="rId12"/>
          <w:pgSz w:w="11910" w:h="16840"/>
          <w:pgMar w:top="800" w:right="240" w:bottom="1420" w:left="240" w:header="480" w:footer="1228" w:gutter="0"/>
          <w:pgNumType w:start="2"/>
          <w:cols w:space="720"/>
        </w:sectPr>
      </w:pPr>
    </w:p>
    <w:p w14:paraId="60C89BA1" w14:textId="77777777" w:rsidR="00A44450" w:rsidRDefault="00A44450">
      <w:pPr>
        <w:pStyle w:val="BodyText"/>
        <w:spacing w:before="2"/>
        <w:rPr>
          <w:sz w:val="27"/>
        </w:rPr>
      </w:pPr>
    </w:p>
    <w:p w14:paraId="0B0758D7" w14:textId="77777777" w:rsidR="00A44450" w:rsidRDefault="00000000">
      <w:pPr>
        <w:spacing w:before="3"/>
        <w:ind w:left="668"/>
        <w:rPr>
          <w:b/>
          <w:sz w:val="48"/>
        </w:rPr>
      </w:pPr>
      <w:r>
        <w:rPr>
          <w:b/>
          <w:color w:val="009FDF"/>
          <w:sz w:val="48"/>
        </w:rPr>
        <w:t xml:space="preserve">THE </w:t>
      </w:r>
      <w:r>
        <w:rPr>
          <w:b/>
          <w:color w:val="009FDF"/>
          <w:spacing w:val="-2"/>
          <w:sz w:val="48"/>
        </w:rPr>
        <w:t>COUNCIL</w:t>
      </w:r>
    </w:p>
    <w:p w14:paraId="33E7F26B" w14:textId="77777777" w:rsidR="00A44450" w:rsidRDefault="00000000">
      <w:pPr>
        <w:spacing w:before="359"/>
        <w:ind w:left="1236"/>
        <w:rPr>
          <w:b/>
          <w:sz w:val="24"/>
        </w:rPr>
      </w:pPr>
      <w:r>
        <w:rPr>
          <w:b/>
          <w:spacing w:val="-2"/>
          <w:sz w:val="24"/>
        </w:rPr>
        <w:t>RECALLING</w:t>
      </w:r>
    </w:p>
    <w:p w14:paraId="644BC331" w14:textId="77777777" w:rsidR="00A44450" w:rsidRDefault="00A44450">
      <w:pPr>
        <w:pStyle w:val="BodyText"/>
        <w:spacing w:before="7"/>
        <w:rPr>
          <w:b/>
          <w:sz w:val="19"/>
        </w:rPr>
      </w:pPr>
    </w:p>
    <w:p w14:paraId="498C2437" w14:textId="77777777" w:rsidR="00A44450" w:rsidRPr="00F66863" w:rsidRDefault="00000000">
      <w:pPr>
        <w:pStyle w:val="ListParagraph"/>
        <w:numPr>
          <w:ilvl w:val="0"/>
          <w:numId w:val="3"/>
        </w:numPr>
        <w:tabs>
          <w:tab w:val="left" w:pos="1799"/>
          <w:tab w:val="left" w:pos="1800"/>
        </w:tabs>
        <w:spacing w:before="0" w:line="242" w:lineRule="auto"/>
        <w:ind w:right="1473"/>
        <w:rPr>
          <w:sz w:val="24"/>
          <w:highlight w:val="yellow"/>
          <w:rPrChange w:id="23" w:author="Abercrombie, Kerrie" w:date="2025-08-19T14:41:00Z" w16du:dateUtc="2025-08-19T04:41:00Z">
            <w:rPr>
              <w:sz w:val="24"/>
            </w:rPr>
          </w:rPrChange>
        </w:rPr>
      </w:pPr>
      <w:r w:rsidRPr="00F66863">
        <w:rPr>
          <w:sz w:val="24"/>
          <w:highlight w:val="yellow"/>
          <w:rPrChange w:id="24" w:author="Abercrombie, Kerrie" w:date="2025-08-19T14:41:00Z" w16du:dateUtc="2025-08-19T04:41:00Z">
            <w:rPr>
              <w:sz w:val="24"/>
            </w:rPr>
          </w:rPrChange>
        </w:rPr>
        <w:t>The</w:t>
      </w:r>
      <w:r w:rsidRPr="00F66863">
        <w:rPr>
          <w:spacing w:val="-1"/>
          <w:sz w:val="24"/>
          <w:highlight w:val="yellow"/>
          <w:rPrChange w:id="25" w:author="Abercrombie, Kerrie" w:date="2025-08-19T14:41:00Z" w16du:dateUtc="2025-08-19T04:41:00Z">
            <w:rPr>
              <w:spacing w:val="-1"/>
              <w:sz w:val="24"/>
            </w:rPr>
          </w:rPrChange>
        </w:rPr>
        <w:t xml:space="preserve"> </w:t>
      </w:r>
      <w:r w:rsidRPr="00F66863">
        <w:rPr>
          <w:sz w:val="24"/>
          <w:highlight w:val="yellow"/>
          <w:rPrChange w:id="26" w:author="Abercrombie, Kerrie" w:date="2025-08-19T14:41:00Z" w16du:dateUtc="2025-08-19T04:41:00Z">
            <w:rPr>
              <w:sz w:val="24"/>
            </w:rPr>
          </w:rPrChange>
        </w:rPr>
        <w:t>function</w:t>
      </w:r>
      <w:r w:rsidRPr="00F66863">
        <w:rPr>
          <w:spacing w:val="-4"/>
          <w:sz w:val="24"/>
          <w:highlight w:val="yellow"/>
          <w:rPrChange w:id="27" w:author="Abercrombie, Kerrie" w:date="2025-08-19T14:41:00Z" w16du:dateUtc="2025-08-19T04:41:00Z">
            <w:rPr>
              <w:spacing w:val="-4"/>
              <w:sz w:val="24"/>
            </w:rPr>
          </w:rPrChange>
        </w:rPr>
        <w:t xml:space="preserve"> </w:t>
      </w:r>
      <w:r w:rsidRPr="00F66863">
        <w:rPr>
          <w:sz w:val="24"/>
          <w:highlight w:val="yellow"/>
          <w:rPrChange w:id="28" w:author="Abercrombie, Kerrie" w:date="2025-08-19T14:41:00Z" w16du:dateUtc="2025-08-19T04:41:00Z">
            <w:rPr>
              <w:sz w:val="24"/>
            </w:rPr>
          </w:rPrChange>
        </w:rPr>
        <w:t>of</w:t>
      </w:r>
      <w:r w:rsidRPr="00F66863">
        <w:rPr>
          <w:spacing w:val="-3"/>
          <w:sz w:val="24"/>
          <w:highlight w:val="yellow"/>
          <w:rPrChange w:id="29" w:author="Abercrombie, Kerrie" w:date="2025-08-19T14:41:00Z" w16du:dateUtc="2025-08-19T04:41:00Z">
            <w:rPr>
              <w:spacing w:val="-3"/>
              <w:sz w:val="24"/>
            </w:rPr>
          </w:rPrChange>
        </w:rPr>
        <w:t xml:space="preserve"> </w:t>
      </w:r>
      <w:r w:rsidRPr="00F66863">
        <w:rPr>
          <w:sz w:val="24"/>
          <w:highlight w:val="yellow"/>
          <w:rPrChange w:id="30" w:author="Abercrombie, Kerrie" w:date="2025-08-19T14:41:00Z" w16du:dateUtc="2025-08-19T04:41:00Z">
            <w:rPr>
              <w:sz w:val="24"/>
            </w:rPr>
          </w:rPrChange>
        </w:rPr>
        <w:t>IALA</w:t>
      </w:r>
      <w:r w:rsidRPr="00F66863">
        <w:rPr>
          <w:spacing w:val="-4"/>
          <w:sz w:val="24"/>
          <w:highlight w:val="yellow"/>
          <w:rPrChange w:id="31" w:author="Abercrombie, Kerrie" w:date="2025-08-19T14:41:00Z" w16du:dateUtc="2025-08-19T04:41:00Z">
            <w:rPr>
              <w:spacing w:val="-4"/>
              <w:sz w:val="24"/>
            </w:rPr>
          </w:rPrChange>
        </w:rPr>
        <w:t xml:space="preserve"> </w:t>
      </w:r>
      <w:r w:rsidRPr="00F66863">
        <w:rPr>
          <w:sz w:val="24"/>
          <w:highlight w:val="yellow"/>
          <w:rPrChange w:id="32" w:author="Abercrombie, Kerrie" w:date="2025-08-19T14:41:00Z" w16du:dateUtc="2025-08-19T04:41:00Z">
            <w:rPr>
              <w:sz w:val="24"/>
            </w:rPr>
          </w:rPrChange>
        </w:rPr>
        <w:t>with</w:t>
      </w:r>
      <w:r w:rsidRPr="00F66863">
        <w:rPr>
          <w:spacing w:val="-4"/>
          <w:sz w:val="24"/>
          <w:highlight w:val="yellow"/>
          <w:rPrChange w:id="33" w:author="Abercrombie, Kerrie" w:date="2025-08-19T14:41:00Z" w16du:dateUtc="2025-08-19T04:41:00Z">
            <w:rPr>
              <w:spacing w:val="-4"/>
              <w:sz w:val="24"/>
            </w:rPr>
          </w:rPrChange>
        </w:rPr>
        <w:t xml:space="preserve"> </w:t>
      </w:r>
      <w:r w:rsidRPr="00F66863">
        <w:rPr>
          <w:sz w:val="24"/>
          <w:highlight w:val="yellow"/>
          <w:rPrChange w:id="34" w:author="Abercrombie, Kerrie" w:date="2025-08-19T14:41:00Z" w16du:dateUtc="2025-08-19T04:41:00Z">
            <w:rPr>
              <w:sz w:val="24"/>
            </w:rPr>
          </w:rPrChange>
        </w:rPr>
        <w:t>respect</w:t>
      </w:r>
      <w:r w:rsidRPr="00F66863">
        <w:rPr>
          <w:spacing w:val="-2"/>
          <w:sz w:val="24"/>
          <w:highlight w:val="yellow"/>
          <w:rPrChange w:id="35" w:author="Abercrombie, Kerrie" w:date="2025-08-19T14:41:00Z" w16du:dateUtc="2025-08-19T04:41:00Z">
            <w:rPr>
              <w:spacing w:val="-2"/>
              <w:sz w:val="24"/>
            </w:rPr>
          </w:rPrChange>
        </w:rPr>
        <w:t xml:space="preserve"> </w:t>
      </w:r>
      <w:r w:rsidRPr="00F66863">
        <w:rPr>
          <w:sz w:val="24"/>
          <w:highlight w:val="yellow"/>
          <w:rPrChange w:id="36" w:author="Abercrombie, Kerrie" w:date="2025-08-19T14:41:00Z" w16du:dateUtc="2025-08-19T04:41:00Z">
            <w:rPr>
              <w:sz w:val="24"/>
            </w:rPr>
          </w:rPrChange>
        </w:rPr>
        <w:t>to</w:t>
      </w:r>
      <w:r w:rsidRPr="00F66863">
        <w:rPr>
          <w:spacing w:val="-4"/>
          <w:sz w:val="24"/>
          <w:highlight w:val="yellow"/>
          <w:rPrChange w:id="37" w:author="Abercrombie, Kerrie" w:date="2025-08-19T14:41:00Z" w16du:dateUtc="2025-08-19T04:41:00Z">
            <w:rPr>
              <w:spacing w:val="-4"/>
              <w:sz w:val="24"/>
            </w:rPr>
          </w:rPrChange>
        </w:rPr>
        <w:t xml:space="preserve"> </w:t>
      </w:r>
      <w:r w:rsidRPr="00F66863">
        <w:rPr>
          <w:sz w:val="24"/>
          <w:highlight w:val="yellow"/>
          <w:rPrChange w:id="38" w:author="Abercrombie, Kerrie" w:date="2025-08-19T14:41:00Z" w16du:dateUtc="2025-08-19T04:41:00Z">
            <w:rPr>
              <w:sz w:val="24"/>
            </w:rPr>
          </w:rPrChange>
        </w:rPr>
        <w:t>Safety</w:t>
      </w:r>
      <w:r w:rsidRPr="00F66863">
        <w:rPr>
          <w:spacing w:val="-2"/>
          <w:sz w:val="24"/>
          <w:highlight w:val="yellow"/>
          <w:rPrChange w:id="39" w:author="Abercrombie, Kerrie" w:date="2025-08-19T14:41:00Z" w16du:dateUtc="2025-08-19T04:41:00Z">
            <w:rPr>
              <w:spacing w:val="-2"/>
              <w:sz w:val="24"/>
            </w:rPr>
          </w:rPrChange>
        </w:rPr>
        <w:t xml:space="preserve"> </w:t>
      </w:r>
      <w:r w:rsidRPr="00F66863">
        <w:rPr>
          <w:sz w:val="24"/>
          <w:highlight w:val="yellow"/>
          <w:rPrChange w:id="40" w:author="Abercrombie, Kerrie" w:date="2025-08-19T14:41:00Z" w16du:dateUtc="2025-08-19T04:41:00Z">
            <w:rPr>
              <w:sz w:val="24"/>
            </w:rPr>
          </w:rPrChange>
        </w:rPr>
        <w:t>of</w:t>
      </w:r>
      <w:r w:rsidRPr="00F66863">
        <w:rPr>
          <w:spacing w:val="-3"/>
          <w:sz w:val="24"/>
          <w:highlight w:val="yellow"/>
          <w:rPrChange w:id="41" w:author="Abercrombie, Kerrie" w:date="2025-08-19T14:41:00Z" w16du:dateUtc="2025-08-19T04:41:00Z">
            <w:rPr>
              <w:spacing w:val="-3"/>
              <w:sz w:val="24"/>
            </w:rPr>
          </w:rPrChange>
        </w:rPr>
        <w:t xml:space="preserve"> </w:t>
      </w:r>
      <w:r w:rsidRPr="00F66863">
        <w:rPr>
          <w:sz w:val="24"/>
          <w:highlight w:val="yellow"/>
          <w:rPrChange w:id="42" w:author="Abercrombie, Kerrie" w:date="2025-08-19T14:41:00Z" w16du:dateUtc="2025-08-19T04:41:00Z">
            <w:rPr>
              <w:sz w:val="24"/>
            </w:rPr>
          </w:rPrChange>
        </w:rPr>
        <w:t>Navigation,</w:t>
      </w:r>
      <w:r w:rsidRPr="00F66863">
        <w:rPr>
          <w:spacing w:val="-5"/>
          <w:sz w:val="24"/>
          <w:highlight w:val="yellow"/>
          <w:rPrChange w:id="43" w:author="Abercrombie, Kerrie" w:date="2025-08-19T14:41:00Z" w16du:dateUtc="2025-08-19T04:41:00Z">
            <w:rPr>
              <w:spacing w:val="-5"/>
              <w:sz w:val="24"/>
            </w:rPr>
          </w:rPrChange>
        </w:rPr>
        <w:t xml:space="preserve"> </w:t>
      </w:r>
      <w:r w:rsidRPr="00F66863">
        <w:rPr>
          <w:sz w:val="24"/>
          <w:highlight w:val="yellow"/>
          <w:rPrChange w:id="44" w:author="Abercrombie, Kerrie" w:date="2025-08-19T14:41:00Z" w16du:dateUtc="2025-08-19T04:41:00Z">
            <w:rPr>
              <w:sz w:val="24"/>
            </w:rPr>
          </w:rPrChange>
        </w:rPr>
        <w:t>the</w:t>
      </w:r>
      <w:r w:rsidRPr="00F66863">
        <w:rPr>
          <w:spacing w:val="-4"/>
          <w:sz w:val="24"/>
          <w:highlight w:val="yellow"/>
          <w:rPrChange w:id="45" w:author="Abercrombie, Kerrie" w:date="2025-08-19T14:41:00Z" w16du:dateUtc="2025-08-19T04:41:00Z">
            <w:rPr>
              <w:spacing w:val="-4"/>
              <w:sz w:val="24"/>
            </w:rPr>
          </w:rPrChange>
        </w:rPr>
        <w:t xml:space="preserve"> </w:t>
      </w:r>
      <w:r w:rsidRPr="00F66863">
        <w:rPr>
          <w:sz w:val="24"/>
          <w:highlight w:val="yellow"/>
          <w:rPrChange w:id="46" w:author="Abercrombie, Kerrie" w:date="2025-08-19T14:41:00Z" w16du:dateUtc="2025-08-19T04:41:00Z">
            <w:rPr>
              <w:sz w:val="24"/>
            </w:rPr>
          </w:rPrChange>
        </w:rPr>
        <w:t>efficiency</w:t>
      </w:r>
      <w:r w:rsidRPr="00F66863">
        <w:rPr>
          <w:spacing w:val="-2"/>
          <w:sz w:val="24"/>
          <w:highlight w:val="yellow"/>
          <w:rPrChange w:id="47" w:author="Abercrombie, Kerrie" w:date="2025-08-19T14:41:00Z" w16du:dateUtc="2025-08-19T04:41:00Z">
            <w:rPr>
              <w:spacing w:val="-2"/>
              <w:sz w:val="24"/>
            </w:rPr>
          </w:rPrChange>
        </w:rPr>
        <w:t xml:space="preserve"> </w:t>
      </w:r>
      <w:r w:rsidRPr="00F66863">
        <w:rPr>
          <w:sz w:val="24"/>
          <w:highlight w:val="yellow"/>
          <w:rPrChange w:id="48" w:author="Abercrombie, Kerrie" w:date="2025-08-19T14:41:00Z" w16du:dateUtc="2025-08-19T04:41:00Z">
            <w:rPr>
              <w:sz w:val="24"/>
            </w:rPr>
          </w:rPrChange>
        </w:rPr>
        <w:t>of</w:t>
      </w:r>
      <w:r w:rsidRPr="00F66863">
        <w:rPr>
          <w:spacing w:val="-6"/>
          <w:sz w:val="24"/>
          <w:highlight w:val="yellow"/>
          <w:rPrChange w:id="49" w:author="Abercrombie, Kerrie" w:date="2025-08-19T14:41:00Z" w16du:dateUtc="2025-08-19T04:41:00Z">
            <w:rPr>
              <w:spacing w:val="-6"/>
              <w:sz w:val="24"/>
            </w:rPr>
          </w:rPrChange>
        </w:rPr>
        <w:t xml:space="preserve"> </w:t>
      </w:r>
      <w:r w:rsidRPr="00F66863">
        <w:rPr>
          <w:sz w:val="24"/>
          <w:highlight w:val="yellow"/>
          <w:rPrChange w:id="50" w:author="Abercrombie, Kerrie" w:date="2025-08-19T14:41:00Z" w16du:dateUtc="2025-08-19T04:41:00Z">
            <w:rPr>
              <w:sz w:val="24"/>
            </w:rPr>
          </w:rPrChange>
        </w:rPr>
        <w:t>maritime transport and the protection of the environment.</w:t>
      </w:r>
    </w:p>
    <w:p w14:paraId="20561DA9" w14:textId="77777777" w:rsidR="00A44450" w:rsidRPr="00F66863" w:rsidRDefault="00000000">
      <w:pPr>
        <w:pStyle w:val="ListParagraph"/>
        <w:numPr>
          <w:ilvl w:val="0"/>
          <w:numId w:val="3"/>
        </w:numPr>
        <w:tabs>
          <w:tab w:val="left" w:pos="1799"/>
          <w:tab w:val="left" w:pos="1800"/>
        </w:tabs>
        <w:spacing w:before="116"/>
        <w:ind w:right="1373"/>
        <w:rPr>
          <w:sz w:val="24"/>
          <w:highlight w:val="yellow"/>
          <w:rPrChange w:id="51" w:author="Abercrombie, Kerrie" w:date="2025-08-19T14:41:00Z" w16du:dateUtc="2025-08-19T04:41:00Z">
            <w:rPr>
              <w:sz w:val="24"/>
            </w:rPr>
          </w:rPrChange>
        </w:rPr>
      </w:pPr>
      <w:r w:rsidRPr="00F66863">
        <w:rPr>
          <w:sz w:val="24"/>
          <w:highlight w:val="yellow"/>
          <w:rPrChange w:id="52" w:author="Abercrombie, Kerrie" w:date="2025-08-19T14:41:00Z" w16du:dateUtc="2025-08-19T04:41:00Z">
            <w:rPr>
              <w:sz w:val="24"/>
            </w:rPr>
          </w:rPrChange>
        </w:rPr>
        <w:t>Article</w:t>
      </w:r>
      <w:r w:rsidRPr="00F66863">
        <w:rPr>
          <w:spacing w:val="-2"/>
          <w:sz w:val="24"/>
          <w:highlight w:val="yellow"/>
          <w:rPrChange w:id="53" w:author="Abercrombie, Kerrie" w:date="2025-08-19T14:41:00Z" w16du:dateUtc="2025-08-19T04:41:00Z">
            <w:rPr>
              <w:spacing w:val="-2"/>
              <w:sz w:val="24"/>
            </w:rPr>
          </w:rPrChange>
        </w:rPr>
        <w:t xml:space="preserve"> </w:t>
      </w:r>
      <w:r w:rsidRPr="00F66863">
        <w:rPr>
          <w:sz w:val="24"/>
          <w:highlight w:val="yellow"/>
          <w:rPrChange w:id="54" w:author="Abercrombie, Kerrie" w:date="2025-08-19T14:41:00Z" w16du:dateUtc="2025-08-19T04:41:00Z">
            <w:rPr>
              <w:sz w:val="24"/>
            </w:rPr>
          </w:rPrChange>
        </w:rPr>
        <w:t>8</w:t>
      </w:r>
      <w:r w:rsidRPr="00F66863">
        <w:rPr>
          <w:spacing w:val="-4"/>
          <w:sz w:val="24"/>
          <w:highlight w:val="yellow"/>
          <w:rPrChange w:id="55" w:author="Abercrombie, Kerrie" w:date="2025-08-19T14:41:00Z" w16du:dateUtc="2025-08-19T04:41:00Z">
            <w:rPr>
              <w:spacing w:val="-4"/>
              <w:sz w:val="24"/>
            </w:rPr>
          </w:rPrChange>
        </w:rPr>
        <w:t xml:space="preserve"> </w:t>
      </w:r>
      <w:r w:rsidRPr="00F66863">
        <w:rPr>
          <w:sz w:val="24"/>
          <w:highlight w:val="yellow"/>
          <w:rPrChange w:id="56" w:author="Abercrombie, Kerrie" w:date="2025-08-19T14:41:00Z" w16du:dateUtc="2025-08-19T04:41:00Z">
            <w:rPr>
              <w:sz w:val="24"/>
            </w:rPr>
          </w:rPrChange>
        </w:rPr>
        <w:t>of</w:t>
      </w:r>
      <w:r w:rsidRPr="00F66863">
        <w:rPr>
          <w:spacing w:val="-4"/>
          <w:sz w:val="24"/>
          <w:highlight w:val="yellow"/>
          <w:rPrChange w:id="57" w:author="Abercrombie, Kerrie" w:date="2025-08-19T14:41:00Z" w16du:dateUtc="2025-08-19T04:41:00Z">
            <w:rPr>
              <w:spacing w:val="-4"/>
              <w:sz w:val="24"/>
            </w:rPr>
          </w:rPrChange>
        </w:rPr>
        <w:t xml:space="preserve"> </w:t>
      </w:r>
      <w:r w:rsidRPr="00F66863">
        <w:rPr>
          <w:sz w:val="24"/>
          <w:highlight w:val="yellow"/>
          <w:rPrChange w:id="58" w:author="Abercrombie, Kerrie" w:date="2025-08-19T14:41:00Z" w16du:dateUtc="2025-08-19T04:41:00Z">
            <w:rPr>
              <w:sz w:val="24"/>
            </w:rPr>
          </w:rPrChange>
        </w:rPr>
        <w:t>the</w:t>
      </w:r>
      <w:r w:rsidRPr="00F66863">
        <w:rPr>
          <w:spacing w:val="-2"/>
          <w:sz w:val="24"/>
          <w:highlight w:val="yellow"/>
          <w:rPrChange w:id="59" w:author="Abercrombie, Kerrie" w:date="2025-08-19T14:41:00Z" w16du:dateUtc="2025-08-19T04:41:00Z">
            <w:rPr>
              <w:spacing w:val="-2"/>
              <w:sz w:val="24"/>
            </w:rPr>
          </w:rPrChange>
        </w:rPr>
        <w:t xml:space="preserve"> </w:t>
      </w:r>
      <w:r w:rsidRPr="00F66863">
        <w:rPr>
          <w:sz w:val="24"/>
          <w:highlight w:val="yellow"/>
          <w:rPrChange w:id="60" w:author="Abercrombie, Kerrie" w:date="2025-08-19T14:41:00Z" w16du:dateUtc="2025-08-19T04:41:00Z">
            <w:rPr>
              <w:sz w:val="24"/>
            </w:rPr>
          </w:rPrChange>
        </w:rPr>
        <w:t>IALA</w:t>
      </w:r>
      <w:r w:rsidRPr="00F66863">
        <w:rPr>
          <w:spacing w:val="-2"/>
          <w:sz w:val="24"/>
          <w:highlight w:val="yellow"/>
          <w:rPrChange w:id="61" w:author="Abercrombie, Kerrie" w:date="2025-08-19T14:41:00Z" w16du:dateUtc="2025-08-19T04:41:00Z">
            <w:rPr>
              <w:spacing w:val="-2"/>
              <w:sz w:val="24"/>
            </w:rPr>
          </w:rPrChange>
        </w:rPr>
        <w:t xml:space="preserve"> </w:t>
      </w:r>
      <w:r w:rsidRPr="00F66863">
        <w:rPr>
          <w:sz w:val="24"/>
          <w:highlight w:val="yellow"/>
          <w:rPrChange w:id="62" w:author="Abercrombie, Kerrie" w:date="2025-08-19T14:41:00Z" w16du:dateUtc="2025-08-19T04:41:00Z">
            <w:rPr>
              <w:sz w:val="24"/>
            </w:rPr>
          </w:rPrChange>
        </w:rPr>
        <w:t>Constitution</w:t>
      </w:r>
      <w:r w:rsidRPr="00F66863">
        <w:rPr>
          <w:spacing w:val="-1"/>
          <w:sz w:val="24"/>
          <w:highlight w:val="yellow"/>
          <w:rPrChange w:id="63" w:author="Abercrombie, Kerrie" w:date="2025-08-19T14:41:00Z" w16du:dateUtc="2025-08-19T04:41:00Z">
            <w:rPr>
              <w:spacing w:val="-1"/>
              <w:sz w:val="24"/>
            </w:rPr>
          </w:rPrChange>
        </w:rPr>
        <w:t xml:space="preserve"> </w:t>
      </w:r>
      <w:r w:rsidRPr="00F66863">
        <w:rPr>
          <w:sz w:val="24"/>
          <w:highlight w:val="yellow"/>
          <w:rPrChange w:id="64" w:author="Abercrombie, Kerrie" w:date="2025-08-19T14:41:00Z" w16du:dateUtc="2025-08-19T04:41:00Z">
            <w:rPr>
              <w:sz w:val="24"/>
            </w:rPr>
          </w:rPrChange>
        </w:rPr>
        <w:t>regarding</w:t>
      </w:r>
      <w:r w:rsidRPr="00F66863">
        <w:rPr>
          <w:spacing w:val="-4"/>
          <w:sz w:val="24"/>
          <w:highlight w:val="yellow"/>
          <w:rPrChange w:id="65" w:author="Abercrombie, Kerrie" w:date="2025-08-19T14:41:00Z" w16du:dateUtc="2025-08-19T04:41:00Z">
            <w:rPr>
              <w:spacing w:val="-4"/>
              <w:sz w:val="24"/>
            </w:rPr>
          </w:rPrChange>
        </w:rPr>
        <w:t xml:space="preserve"> </w:t>
      </w:r>
      <w:r w:rsidRPr="00F66863">
        <w:rPr>
          <w:sz w:val="24"/>
          <w:highlight w:val="yellow"/>
          <w:rPrChange w:id="66" w:author="Abercrombie, Kerrie" w:date="2025-08-19T14:41:00Z" w16du:dateUtc="2025-08-19T04:41:00Z">
            <w:rPr>
              <w:sz w:val="24"/>
            </w:rPr>
          </w:rPrChange>
        </w:rPr>
        <w:t>the</w:t>
      </w:r>
      <w:r w:rsidRPr="00F66863">
        <w:rPr>
          <w:spacing w:val="-2"/>
          <w:sz w:val="24"/>
          <w:highlight w:val="yellow"/>
          <w:rPrChange w:id="67" w:author="Abercrombie, Kerrie" w:date="2025-08-19T14:41:00Z" w16du:dateUtc="2025-08-19T04:41:00Z">
            <w:rPr>
              <w:spacing w:val="-2"/>
              <w:sz w:val="24"/>
            </w:rPr>
          </w:rPrChange>
        </w:rPr>
        <w:t xml:space="preserve"> </w:t>
      </w:r>
      <w:r w:rsidRPr="00F66863">
        <w:rPr>
          <w:sz w:val="24"/>
          <w:highlight w:val="yellow"/>
          <w:rPrChange w:id="68" w:author="Abercrombie, Kerrie" w:date="2025-08-19T14:41:00Z" w16du:dateUtc="2025-08-19T04:41:00Z">
            <w:rPr>
              <w:sz w:val="24"/>
            </w:rPr>
          </w:rPrChange>
        </w:rPr>
        <w:t>authority,</w:t>
      </w:r>
      <w:r w:rsidRPr="00F66863">
        <w:rPr>
          <w:spacing w:val="-7"/>
          <w:sz w:val="24"/>
          <w:highlight w:val="yellow"/>
          <w:rPrChange w:id="69" w:author="Abercrombie, Kerrie" w:date="2025-08-19T14:41:00Z" w16du:dateUtc="2025-08-19T04:41:00Z">
            <w:rPr>
              <w:spacing w:val="-7"/>
              <w:sz w:val="24"/>
            </w:rPr>
          </w:rPrChange>
        </w:rPr>
        <w:t xml:space="preserve"> </w:t>
      </w:r>
      <w:r w:rsidRPr="00F66863">
        <w:rPr>
          <w:sz w:val="24"/>
          <w:highlight w:val="yellow"/>
          <w:rPrChange w:id="70" w:author="Abercrombie, Kerrie" w:date="2025-08-19T14:41:00Z" w16du:dateUtc="2025-08-19T04:41:00Z">
            <w:rPr>
              <w:sz w:val="24"/>
            </w:rPr>
          </w:rPrChange>
        </w:rPr>
        <w:t>duties</w:t>
      </w:r>
      <w:r w:rsidRPr="00F66863">
        <w:rPr>
          <w:spacing w:val="-5"/>
          <w:sz w:val="24"/>
          <w:highlight w:val="yellow"/>
          <w:rPrChange w:id="71" w:author="Abercrombie, Kerrie" w:date="2025-08-19T14:41:00Z" w16du:dateUtc="2025-08-19T04:41:00Z">
            <w:rPr>
              <w:spacing w:val="-5"/>
              <w:sz w:val="24"/>
            </w:rPr>
          </w:rPrChange>
        </w:rPr>
        <w:t xml:space="preserve"> </w:t>
      </w:r>
      <w:r w:rsidRPr="00F66863">
        <w:rPr>
          <w:sz w:val="24"/>
          <w:highlight w:val="yellow"/>
          <w:rPrChange w:id="72" w:author="Abercrombie, Kerrie" w:date="2025-08-19T14:41:00Z" w16du:dateUtc="2025-08-19T04:41:00Z">
            <w:rPr>
              <w:sz w:val="24"/>
            </w:rPr>
          </w:rPrChange>
        </w:rPr>
        <w:t>and</w:t>
      </w:r>
      <w:r w:rsidRPr="00F66863">
        <w:rPr>
          <w:spacing w:val="-1"/>
          <w:sz w:val="24"/>
          <w:highlight w:val="yellow"/>
          <w:rPrChange w:id="73" w:author="Abercrombie, Kerrie" w:date="2025-08-19T14:41:00Z" w16du:dateUtc="2025-08-19T04:41:00Z">
            <w:rPr>
              <w:spacing w:val="-1"/>
              <w:sz w:val="24"/>
            </w:rPr>
          </w:rPrChange>
        </w:rPr>
        <w:t xml:space="preserve"> </w:t>
      </w:r>
      <w:r w:rsidRPr="00F66863">
        <w:rPr>
          <w:sz w:val="24"/>
          <w:highlight w:val="yellow"/>
          <w:rPrChange w:id="74" w:author="Abercrombie, Kerrie" w:date="2025-08-19T14:41:00Z" w16du:dateUtc="2025-08-19T04:41:00Z">
            <w:rPr>
              <w:sz w:val="24"/>
            </w:rPr>
          </w:rPrChange>
        </w:rPr>
        <w:t>functions</w:t>
      </w:r>
      <w:r w:rsidRPr="00F66863">
        <w:rPr>
          <w:spacing w:val="-5"/>
          <w:sz w:val="24"/>
          <w:highlight w:val="yellow"/>
          <w:rPrChange w:id="75" w:author="Abercrombie, Kerrie" w:date="2025-08-19T14:41:00Z" w16du:dateUtc="2025-08-19T04:41:00Z">
            <w:rPr>
              <w:spacing w:val="-5"/>
              <w:sz w:val="24"/>
            </w:rPr>
          </w:rPrChange>
        </w:rPr>
        <w:t xml:space="preserve"> </w:t>
      </w:r>
      <w:r w:rsidRPr="00F66863">
        <w:rPr>
          <w:sz w:val="24"/>
          <w:highlight w:val="yellow"/>
          <w:rPrChange w:id="76" w:author="Abercrombie, Kerrie" w:date="2025-08-19T14:41:00Z" w16du:dateUtc="2025-08-19T04:41:00Z">
            <w:rPr>
              <w:sz w:val="24"/>
            </w:rPr>
          </w:rPrChange>
        </w:rPr>
        <w:t>of</w:t>
      </w:r>
      <w:r w:rsidRPr="00F66863">
        <w:rPr>
          <w:spacing w:val="-4"/>
          <w:sz w:val="24"/>
          <w:highlight w:val="yellow"/>
          <w:rPrChange w:id="77" w:author="Abercrombie, Kerrie" w:date="2025-08-19T14:41:00Z" w16du:dateUtc="2025-08-19T04:41:00Z">
            <w:rPr>
              <w:spacing w:val="-4"/>
              <w:sz w:val="24"/>
            </w:rPr>
          </w:rPrChange>
        </w:rPr>
        <w:t xml:space="preserve"> </w:t>
      </w:r>
      <w:r w:rsidRPr="00F66863">
        <w:rPr>
          <w:sz w:val="24"/>
          <w:highlight w:val="yellow"/>
          <w:rPrChange w:id="78" w:author="Abercrombie, Kerrie" w:date="2025-08-19T14:41:00Z" w16du:dateUtc="2025-08-19T04:41:00Z">
            <w:rPr>
              <w:sz w:val="24"/>
            </w:rPr>
          </w:rPrChange>
        </w:rPr>
        <w:t xml:space="preserve">the </w:t>
      </w:r>
      <w:r w:rsidRPr="00F66863">
        <w:rPr>
          <w:spacing w:val="-2"/>
          <w:sz w:val="24"/>
          <w:highlight w:val="yellow"/>
          <w:rPrChange w:id="79" w:author="Abercrombie, Kerrie" w:date="2025-08-19T14:41:00Z" w16du:dateUtc="2025-08-19T04:41:00Z">
            <w:rPr>
              <w:spacing w:val="-2"/>
              <w:sz w:val="24"/>
            </w:rPr>
          </w:rPrChange>
        </w:rPr>
        <w:t>Council.</w:t>
      </w:r>
    </w:p>
    <w:p w14:paraId="22BCA168" w14:textId="77777777" w:rsidR="00A44450" w:rsidRDefault="00000000">
      <w:pPr>
        <w:spacing w:before="119"/>
        <w:ind w:left="1235"/>
        <w:rPr>
          <w:sz w:val="24"/>
        </w:rPr>
      </w:pPr>
      <w:r>
        <w:rPr>
          <w:b/>
          <w:sz w:val="24"/>
        </w:rPr>
        <w:t>NOTING</w:t>
      </w:r>
      <w:r>
        <w:rPr>
          <w:b/>
          <w:spacing w:val="2"/>
          <w:sz w:val="24"/>
        </w:rPr>
        <w:t xml:space="preserve"> </w:t>
      </w:r>
      <w:r>
        <w:rPr>
          <w:spacing w:val="-2"/>
          <w:sz w:val="24"/>
        </w:rPr>
        <w:t>that:</w:t>
      </w:r>
    </w:p>
    <w:p w14:paraId="3988D16C" w14:textId="77777777" w:rsidR="00A44450" w:rsidRDefault="00A44450">
      <w:pPr>
        <w:pStyle w:val="BodyText"/>
        <w:spacing w:before="10"/>
        <w:rPr>
          <w:sz w:val="19"/>
        </w:rPr>
      </w:pPr>
    </w:p>
    <w:p w14:paraId="6F2F3D0F" w14:textId="77777777" w:rsidR="00F66863" w:rsidRPr="00DE6350" w:rsidRDefault="00F66863" w:rsidP="00F66863">
      <w:pPr>
        <w:pStyle w:val="ListParagraph"/>
        <w:numPr>
          <w:ilvl w:val="0"/>
          <w:numId w:val="4"/>
        </w:numPr>
        <w:tabs>
          <w:tab w:val="left" w:pos="1799"/>
          <w:tab w:val="left" w:pos="1800"/>
        </w:tabs>
        <w:spacing w:before="120" w:after="120"/>
        <w:rPr>
          <w:ins w:id="80" w:author="Abercrombie, Kerrie" w:date="2025-08-19T14:41:00Z" w16du:dateUtc="2025-08-19T04:41:00Z"/>
          <w:i/>
          <w:sz w:val="24"/>
        </w:rPr>
      </w:pPr>
      <w:ins w:id="81" w:author="Abercrombie, Kerrie" w:date="2025-08-19T14:41:00Z" w16du:dateUtc="2025-08-19T04:41:00Z">
        <w:r w:rsidRPr="00334970">
          <w:rPr>
            <w:sz w:val="24"/>
          </w:rPr>
          <w:t xml:space="preserve">IALA Recommendation </w:t>
        </w:r>
        <w:r w:rsidRPr="00DE6350">
          <w:rPr>
            <w:i/>
            <w:iCs/>
            <w:sz w:val="24"/>
          </w:rPr>
          <w:t>R1012 – VTS Communications</w:t>
        </w:r>
        <w:r>
          <w:rPr>
            <w:sz w:val="24"/>
          </w:rPr>
          <w:t xml:space="preserve"> provides </w:t>
        </w:r>
        <w:r w:rsidRPr="00334970">
          <w:rPr>
            <w:sz w:val="24"/>
          </w:rPr>
          <w:t>practices to ensure VTS communications are harmonized through common phraseology, procedures and technology for the delivery of precise, simple and unambiguous communications to the bridge team and allied services.</w:t>
        </w:r>
      </w:ins>
    </w:p>
    <w:p w14:paraId="0246691B" w14:textId="77777777" w:rsidR="00F66863" w:rsidRPr="00DE6350" w:rsidRDefault="00F66863" w:rsidP="00F66863">
      <w:pPr>
        <w:pStyle w:val="ListParagraph"/>
        <w:numPr>
          <w:ilvl w:val="0"/>
          <w:numId w:val="4"/>
        </w:numPr>
        <w:tabs>
          <w:tab w:val="left" w:pos="1799"/>
          <w:tab w:val="left" w:pos="1800"/>
        </w:tabs>
        <w:spacing w:before="120" w:after="120"/>
        <w:rPr>
          <w:ins w:id="82" w:author="Abercrombie, Kerrie" w:date="2025-08-19T14:41:00Z" w16du:dateUtc="2025-08-19T04:41:00Z"/>
          <w:iCs/>
          <w:sz w:val="24"/>
        </w:rPr>
      </w:pPr>
      <w:ins w:id="83" w:author="Abercrombie, Kerrie" w:date="2025-08-19T14:41:00Z" w16du:dateUtc="2025-08-19T04:41:00Z">
        <w:r w:rsidRPr="00DE6350">
          <w:rPr>
            <w:iCs/>
            <w:sz w:val="24"/>
          </w:rPr>
          <w:t>IALA guidelines related to VTS Communications, include, but are not necessarily restricted to:</w:t>
        </w:r>
      </w:ins>
    </w:p>
    <w:p w14:paraId="623ADFA3" w14:textId="77777777" w:rsidR="00F66863" w:rsidRDefault="00F66863" w:rsidP="00F66863">
      <w:pPr>
        <w:pStyle w:val="ListParagraph"/>
        <w:numPr>
          <w:ilvl w:val="0"/>
          <w:numId w:val="5"/>
        </w:numPr>
        <w:tabs>
          <w:tab w:val="left" w:pos="1799"/>
          <w:tab w:val="left" w:pos="1800"/>
        </w:tabs>
        <w:spacing w:before="120" w:after="120"/>
        <w:rPr>
          <w:ins w:id="84" w:author="Abercrombie, Kerrie" w:date="2025-08-19T14:41:00Z" w16du:dateUtc="2025-08-19T04:41:00Z"/>
          <w:i/>
          <w:sz w:val="24"/>
        </w:rPr>
      </w:pPr>
      <w:ins w:id="85" w:author="Abercrombie, Kerrie" w:date="2025-08-19T14:41:00Z" w16du:dateUtc="2025-08-19T04:41:00Z">
        <w:r w:rsidRPr="00610736">
          <w:rPr>
            <w:i/>
            <w:sz w:val="24"/>
          </w:rPr>
          <w:t xml:space="preserve">G1132 </w:t>
        </w:r>
        <w:r>
          <w:rPr>
            <w:i/>
            <w:sz w:val="24"/>
          </w:rPr>
          <w:t xml:space="preserve">- </w:t>
        </w:r>
        <w:r w:rsidRPr="00610736">
          <w:rPr>
            <w:i/>
            <w:sz w:val="24"/>
          </w:rPr>
          <w:t>VTS Voice Communications and Phraseology</w:t>
        </w:r>
        <w:r w:rsidRPr="00DE6350">
          <w:rPr>
            <w:i/>
            <w:sz w:val="24"/>
          </w:rPr>
          <w:t>.</w:t>
        </w:r>
      </w:ins>
    </w:p>
    <w:p w14:paraId="07A25E37" w14:textId="3F50D490" w:rsidR="00F66863" w:rsidRPr="00DE6350" w:rsidRDefault="00F66863" w:rsidP="00F66863">
      <w:pPr>
        <w:pStyle w:val="ListParagraph"/>
        <w:numPr>
          <w:ilvl w:val="0"/>
          <w:numId w:val="5"/>
        </w:numPr>
        <w:tabs>
          <w:tab w:val="left" w:pos="1799"/>
          <w:tab w:val="left" w:pos="1800"/>
        </w:tabs>
        <w:spacing w:before="120" w:after="120"/>
        <w:rPr>
          <w:ins w:id="86" w:author="Abercrombie, Kerrie" w:date="2025-08-19T14:41:00Z" w16du:dateUtc="2025-08-19T04:41:00Z"/>
          <w:i/>
          <w:sz w:val="24"/>
        </w:rPr>
      </w:pPr>
      <w:ins w:id="87" w:author="Abercrombie, Kerrie" w:date="2025-08-19T14:41:00Z" w16du:dateUtc="2025-08-19T04:41:00Z">
        <w:r>
          <w:rPr>
            <w:i/>
            <w:sz w:val="24"/>
          </w:rPr>
          <w:t>G</w:t>
        </w:r>
        <w:r w:rsidRPr="00DE6350">
          <w:rPr>
            <w:i/>
            <w:sz w:val="24"/>
            <w:highlight w:val="yellow"/>
          </w:rPr>
          <w:t>XXXX</w:t>
        </w:r>
        <w:r>
          <w:rPr>
            <w:i/>
            <w:sz w:val="24"/>
          </w:rPr>
          <w:t xml:space="preserve"> </w:t>
        </w:r>
      </w:ins>
      <w:ins w:id="88" w:author="Abercrombie, Kerrie" w:date="2025-08-19T14:59:00Z" w16du:dateUtc="2025-08-19T04:59:00Z">
        <w:r w:rsidR="00947EBE">
          <w:rPr>
            <w:i/>
            <w:sz w:val="24"/>
          </w:rPr>
          <w:t xml:space="preserve">- </w:t>
        </w:r>
      </w:ins>
      <w:ins w:id="89" w:author="Abercrombie, Kerrie" w:date="2025-08-19T14:41:00Z" w16du:dateUtc="2025-08-19T04:41:00Z">
        <w:r w:rsidRPr="00DE6350">
          <w:rPr>
            <w:i/>
            <w:sz w:val="24"/>
            <w:highlight w:val="yellow"/>
          </w:rPr>
          <w:t>VTS Digital Communications.</w:t>
        </w:r>
      </w:ins>
    </w:p>
    <w:p w14:paraId="7B0520F8" w14:textId="77777777" w:rsidR="00F66863" w:rsidRPr="00DE6350" w:rsidRDefault="00F66863" w:rsidP="00F66863">
      <w:pPr>
        <w:pStyle w:val="ListParagraph"/>
        <w:numPr>
          <w:ilvl w:val="0"/>
          <w:numId w:val="5"/>
        </w:numPr>
        <w:tabs>
          <w:tab w:val="left" w:pos="1799"/>
          <w:tab w:val="left" w:pos="1800"/>
        </w:tabs>
        <w:spacing w:before="120" w:after="120"/>
        <w:rPr>
          <w:ins w:id="90" w:author="Abercrombie, Kerrie" w:date="2025-08-19T14:41:00Z" w16du:dateUtc="2025-08-19T04:41:00Z"/>
          <w:i/>
          <w:sz w:val="24"/>
        </w:rPr>
      </w:pPr>
      <w:ins w:id="91" w:author="Abercrombie, Kerrie" w:date="2025-08-19T14:41:00Z" w16du:dateUtc="2025-08-19T04:41:00Z">
        <w:r w:rsidRPr="00DE6350">
          <w:rPr>
            <w:i/>
            <w:sz w:val="24"/>
          </w:rPr>
          <w:t>G</w:t>
        </w:r>
        <w:r w:rsidRPr="00DE6350">
          <w:rPr>
            <w:i/>
            <w:sz w:val="24"/>
            <w:highlight w:val="yellow"/>
          </w:rPr>
          <w:t>XXXX</w:t>
        </w:r>
        <w:r>
          <w:rPr>
            <w:i/>
            <w:sz w:val="24"/>
          </w:rPr>
          <w:t xml:space="preserve"> -</w:t>
        </w:r>
        <w:r w:rsidRPr="00DE6350">
          <w:rPr>
            <w:i/>
            <w:sz w:val="24"/>
          </w:rPr>
          <w:t xml:space="preserve"> </w:t>
        </w:r>
        <w:r w:rsidRPr="00B011E1">
          <w:rPr>
            <w:i/>
            <w:sz w:val="24"/>
            <w:highlight w:val="yellow"/>
          </w:rPr>
          <w:t xml:space="preserve">Competency </w:t>
        </w:r>
        <w:r>
          <w:rPr>
            <w:i/>
            <w:sz w:val="24"/>
            <w:highlight w:val="yellow"/>
          </w:rPr>
          <w:t xml:space="preserve">in </w:t>
        </w:r>
        <w:r w:rsidRPr="00DE6350">
          <w:rPr>
            <w:i/>
            <w:sz w:val="24"/>
            <w:highlight w:val="yellow"/>
          </w:rPr>
          <w:t xml:space="preserve">VTS </w:t>
        </w:r>
        <w:r w:rsidRPr="009441D0">
          <w:rPr>
            <w:i/>
            <w:sz w:val="24"/>
            <w:highlight w:val="yellow"/>
          </w:rPr>
          <w:t>Communications.</w:t>
        </w:r>
      </w:ins>
    </w:p>
    <w:p w14:paraId="50D6F061" w14:textId="154367D9" w:rsidR="00A44450" w:rsidDel="00F66863" w:rsidRDefault="00000000">
      <w:pPr>
        <w:pStyle w:val="ListParagraph"/>
        <w:numPr>
          <w:ilvl w:val="0"/>
          <w:numId w:val="2"/>
        </w:numPr>
        <w:tabs>
          <w:tab w:val="left" w:pos="1799"/>
          <w:tab w:val="left" w:pos="1800"/>
        </w:tabs>
        <w:spacing w:before="1" w:line="293" w:lineRule="exact"/>
        <w:ind w:hanging="565"/>
        <w:rPr>
          <w:del w:id="92" w:author="Abercrombie, Kerrie" w:date="2025-08-19T14:41:00Z" w16du:dateUtc="2025-08-19T04:41:00Z"/>
          <w:i/>
          <w:sz w:val="24"/>
        </w:rPr>
      </w:pPr>
      <w:del w:id="93" w:author="Abercrombie, Kerrie" w:date="2025-08-19T14:41:00Z" w16du:dateUtc="2025-08-19T04:41:00Z">
        <w:r w:rsidDel="00F66863">
          <w:rPr>
            <w:sz w:val="24"/>
          </w:rPr>
          <w:delText>IALA</w:delText>
        </w:r>
        <w:r w:rsidDel="00F66863">
          <w:rPr>
            <w:spacing w:val="-4"/>
            <w:sz w:val="24"/>
          </w:rPr>
          <w:delText xml:space="preserve"> </w:delText>
        </w:r>
        <w:r w:rsidDel="00F66863">
          <w:rPr>
            <w:sz w:val="24"/>
          </w:rPr>
          <w:delText>Recommendation</w:delText>
        </w:r>
        <w:r w:rsidDel="00F66863">
          <w:rPr>
            <w:spacing w:val="-5"/>
            <w:sz w:val="24"/>
          </w:rPr>
          <w:delText xml:space="preserve"> </w:delText>
        </w:r>
        <w:r w:rsidDel="00F66863">
          <w:rPr>
            <w:i/>
            <w:sz w:val="24"/>
          </w:rPr>
          <w:delText>R0127</w:delText>
        </w:r>
        <w:r w:rsidDel="00F66863">
          <w:rPr>
            <w:i/>
            <w:spacing w:val="-4"/>
            <w:sz w:val="24"/>
          </w:rPr>
          <w:delText xml:space="preserve"> </w:delText>
        </w:r>
        <w:r w:rsidDel="00F66863">
          <w:rPr>
            <w:i/>
            <w:sz w:val="24"/>
          </w:rPr>
          <w:delText>(V-127)</w:delText>
        </w:r>
        <w:r w:rsidDel="00F66863">
          <w:rPr>
            <w:i/>
            <w:spacing w:val="-3"/>
            <w:sz w:val="24"/>
          </w:rPr>
          <w:delText xml:space="preserve"> </w:delText>
        </w:r>
        <w:r w:rsidDel="00F66863">
          <w:rPr>
            <w:sz w:val="24"/>
          </w:rPr>
          <w:delText>on</w:delText>
        </w:r>
        <w:r w:rsidDel="00F66863">
          <w:rPr>
            <w:spacing w:val="-5"/>
            <w:sz w:val="24"/>
          </w:rPr>
          <w:delText xml:space="preserve"> </w:delText>
        </w:r>
        <w:r w:rsidDel="00F66863">
          <w:rPr>
            <w:i/>
            <w:sz w:val="24"/>
          </w:rPr>
          <w:delText>Operational</w:delText>
        </w:r>
        <w:r w:rsidDel="00F66863">
          <w:rPr>
            <w:i/>
            <w:spacing w:val="-2"/>
            <w:sz w:val="24"/>
          </w:rPr>
          <w:delText xml:space="preserve"> </w:delText>
        </w:r>
        <w:r w:rsidDel="00F66863">
          <w:rPr>
            <w:i/>
            <w:sz w:val="24"/>
          </w:rPr>
          <w:delText>Procedures</w:delText>
        </w:r>
        <w:r w:rsidDel="00F66863">
          <w:rPr>
            <w:i/>
            <w:spacing w:val="-4"/>
            <w:sz w:val="24"/>
          </w:rPr>
          <w:delText xml:space="preserve"> </w:delText>
        </w:r>
        <w:r w:rsidDel="00F66863">
          <w:rPr>
            <w:i/>
            <w:sz w:val="24"/>
          </w:rPr>
          <w:delText>for Vessel</w:delText>
        </w:r>
        <w:r w:rsidDel="00F66863">
          <w:rPr>
            <w:i/>
            <w:spacing w:val="-6"/>
            <w:sz w:val="24"/>
          </w:rPr>
          <w:delText xml:space="preserve"> </w:delText>
        </w:r>
        <w:r w:rsidDel="00F66863">
          <w:rPr>
            <w:i/>
            <w:sz w:val="24"/>
          </w:rPr>
          <w:delText>Traffic</w:delText>
        </w:r>
        <w:r w:rsidDel="00F66863">
          <w:rPr>
            <w:i/>
            <w:spacing w:val="-6"/>
            <w:sz w:val="24"/>
          </w:rPr>
          <w:delText xml:space="preserve"> </w:delText>
        </w:r>
        <w:r w:rsidDel="00F66863">
          <w:rPr>
            <w:i/>
            <w:spacing w:val="-2"/>
            <w:sz w:val="24"/>
          </w:rPr>
          <w:delText>Services</w:delText>
        </w:r>
      </w:del>
    </w:p>
    <w:p w14:paraId="60D09267" w14:textId="02E0DD6D" w:rsidR="00A44450" w:rsidDel="00F66863" w:rsidRDefault="00000000">
      <w:pPr>
        <w:pStyle w:val="BodyText"/>
        <w:spacing w:line="293" w:lineRule="exact"/>
        <w:ind w:left="1799"/>
        <w:rPr>
          <w:del w:id="94" w:author="Abercrombie, Kerrie" w:date="2025-08-19T14:41:00Z" w16du:dateUtc="2025-08-19T04:41:00Z"/>
        </w:rPr>
      </w:pPr>
      <w:del w:id="95" w:author="Abercrombie, Kerrie" w:date="2025-08-19T14:41:00Z" w16du:dateUtc="2025-08-19T04:41:00Z">
        <w:r w:rsidDel="00F66863">
          <w:delText>provides</w:delText>
        </w:r>
        <w:r w:rsidDel="00F66863">
          <w:rPr>
            <w:spacing w:val="-7"/>
          </w:rPr>
          <w:delText xml:space="preserve"> </w:delText>
        </w:r>
        <w:r w:rsidDel="00F66863">
          <w:delText>practices</w:delText>
        </w:r>
        <w:r w:rsidDel="00F66863">
          <w:rPr>
            <w:spacing w:val="-2"/>
          </w:rPr>
          <w:delText xml:space="preserve"> </w:delText>
        </w:r>
        <w:r w:rsidDel="00F66863">
          <w:delText>for</w:delText>
        </w:r>
        <w:r w:rsidDel="00F66863">
          <w:rPr>
            <w:spacing w:val="-6"/>
          </w:rPr>
          <w:delText xml:space="preserve"> </w:delText>
        </w:r>
        <w:r w:rsidDel="00F66863">
          <w:delText>interactions</w:delText>
        </w:r>
        <w:r w:rsidDel="00F66863">
          <w:rPr>
            <w:spacing w:val="-6"/>
          </w:rPr>
          <w:delText xml:space="preserve"> </w:delText>
        </w:r>
        <w:r w:rsidDel="00F66863">
          <w:delText>between</w:delText>
        </w:r>
        <w:r w:rsidDel="00F66863">
          <w:rPr>
            <w:spacing w:val="-2"/>
          </w:rPr>
          <w:delText xml:space="preserve"> </w:delText>
        </w:r>
        <w:r w:rsidDel="00F66863">
          <w:delText>the</w:delText>
        </w:r>
        <w:r w:rsidDel="00F66863">
          <w:rPr>
            <w:spacing w:val="-2"/>
          </w:rPr>
          <w:delText xml:space="preserve"> </w:delText>
        </w:r>
        <w:r w:rsidDel="00F66863">
          <w:delText>VTS,</w:delText>
        </w:r>
        <w:r w:rsidDel="00F66863">
          <w:rPr>
            <w:spacing w:val="-8"/>
          </w:rPr>
          <w:delText xml:space="preserve"> </w:delText>
        </w:r>
        <w:r w:rsidDel="00F66863">
          <w:delText>participating</w:delText>
        </w:r>
        <w:r w:rsidDel="00F66863">
          <w:rPr>
            <w:spacing w:val="-4"/>
          </w:rPr>
          <w:delText xml:space="preserve"> </w:delText>
        </w:r>
        <w:r w:rsidDel="00F66863">
          <w:delText>vessels</w:delText>
        </w:r>
        <w:r w:rsidDel="00F66863">
          <w:rPr>
            <w:spacing w:val="-6"/>
          </w:rPr>
          <w:delText xml:space="preserve"> </w:delText>
        </w:r>
        <w:r w:rsidDel="00F66863">
          <w:delText>and</w:delText>
        </w:r>
        <w:r w:rsidDel="00F66863">
          <w:rPr>
            <w:spacing w:val="-2"/>
          </w:rPr>
          <w:delText xml:space="preserve"> </w:delText>
        </w:r>
        <w:r w:rsidDel="00F66863">
          <w:delText>allied</w:delText>
        </w:r>
        <w:r w:rsidDel="00F66863">
          <w:rPr>
            <w:spacing w:val="-1"/>
          </w:rPr>
          <w:delText xml:space="preserve"> </w:delText>
        </w:r>
        <w:r w:rsidDel="00F66863">
          <w:rPr>
            <w:spacing w:val="-2"/>
          </w:rPr>
          <w:delText>services.</w:delText>
        </w:r>
      </w:del>
    </w:p>
    <w:p w14:paraId="3C8D591A" w14:textId="09C56F6B" w:rsidR="00A44450" w:rsidDel="00F66863" w:rsidRDefault="00000000">
      <w:pPr>
        <w:pStyle w:val="ListParagraph"/>
        <w:numPr>
          <w:ilvl w:val="0"/>
          <w:numId w:val="2"/>
        </w:numPr>
        <w:tabs>
          <w:tab w:val="left" w:pos="1798"/>
          <w:tab w:val="left" w:pos="1800"/>
        </w:tabs>
        <w:ind w:left="1798" w:right="600"/>
        <w:rPr>
          <w:del w:id="96" w:author="Abercrombie, Kerrie" w:date="2025-08-19T14:41:00Z" w16du:dateUtc="2025-08-19T04:41:00Z"/>
          <w:sz w:val="24"/>
        </w:rPr>
      </w:pPr>
      <w:del w:id="97" w:author="Abercrombie, Kerrie" w:date="2025-08-19T14:41:00Z" w16du:dateUtc="2025-08-19T04:41:00Z">
        <w:r w:rsidDel="00F66863">
          <w:rPr>
            <w:sz w:val="24"/>
          </w:rPr>
          <w:delText>IALA</w:delText>
        </w:r>
        <w:r w:rsidDel="00F66863">
          <w:rPr>
            <w:spacing w:val="-1"/>
            <w:sz w:val="24"/>
          </w:rPr>
          <w:delText xml:space="preserve"> </w:delText>
        </w:r>
        <w:r w:rsidDel="00F66863">
          <w:rPr>
            <w:sz w:val="24"/>
          </w:rPr>
          <w:delText>Guideline</w:delText>
        </w:r>
        <w:r w:rsidDel="00F66863">
          <w:rPr>
            <w:spacing w:val="-5"/>
            <w:sz w:val="24"/>
          </w:rPr>
          <w:delText xml:space="preserve"> </w:delText>
        </w:r>
        <w:r w:rsidDel="00F66863">
          <w:rPr>
            <w:i/>
            <w:sz w:val="24"/>
          </w:rPr>
          <w:delText>G1089</w:delText>
        </w:r>
        <w:r w:rsidDel="00F66863">
          <w:rPr>
            <w:i/>
            <w:spacing w:val="-3"/>
            <w:sz w:val="24"/>
          </w:rPr>
          <w:delText xml:space="preserve"> </w:delText>
        </w:r>
        <w:r w:rsidDel="00F66863">
          <w:rPr>
            <w:sz w:val="24"/>
          </w:rPr>
          <w:delText xml:space="preserve">on </w:delText>
        </w:r>
        <w:r w:rsidDel="00F66863">
          <w:rPr>
            <w:i/>
            <w:sz w:val="24"/>
          </w:rPr>
          <w:delText>Provision</w:delText>
        </w:r>
        <w:r w:rsidDel="00F66863">
          <w:rPr>
            <w:i/>
            <w:spacing w:val="-5"/>
            <w:sz w:val="24"/>
          </w:rPr>
          <w:delText xml:space="preserve"> </w:delText>
        </w:r>
        <w:r w:rsidDel="00F66863">
          <w:rPr>
            <w:i/>
            <w:sz w:val="24"/>
          </w:rPr>
          <w:delText>of</w:delText>
        </w:r>
        <w:r w:rsidDel="00F66863">
          <w:rPr>
            <w:i/>
            <w:spacing w:val="-3"/>
            <w:sz w:val="24"/>
          </w:rPr>
          <w:delText xml:space="preserve"> </w:delText>
        </w:r>
        <w:r w:rsidDel="00F66863">
          <w:rPr>
            <w:i/>
            <w:sz w:val="24"/>
          </w:rPr>
          <w:delText>a</w:delText>
        </w:r>
        <w:r w:rsidDel="00F66863">
          <w:rPr>
            <w:i/>
            <w:spacing w:val="-5"/>
            <w:sz w:val="24"/>
          </w:rPr>
          <w:delText xml:space="preserve"> </w:delText>
        </w:r>
        <w:r w:rsidDel="00F66863">
          <w:rPr>
            <w:i/>
            <w:sz w:val="24"/>
          </w:rPr>
          <w:delText>VTS</w:delText>
        </w:r>
        <w:r w:rsidDel="00F66863">
          <w:rPr>
            <w:i/>
            <w:spacing w:val="-2"/>
            <w:sz w:val="24"/>
          </w:rPr>
          <w:delText xml:space="preserve"> </w:delText>
        </w:r>
        <w:r w:rsidDel="00F66863">
          <w:rPr>
            <w:sz w:val="24"/>
          </w:rPr>
          <w:delText>provides</w:delText>
        </w:r>
        <w:r w:rsidDel="00F66863">
          <w:rPr>
            <w:spacing w:val="-4"/>
            <w:sz w:val="24"/>
          </w:rPr>
          <w:delText xml:space="preserve"> </w:delText>
        </w:r>
        <w:r w:rsidDel="00F66863">
          <w:rPr>
            <w:sz w:val="24"/>
          </w:rPr>
          <w:delText>practical</w:delText>
        </w:r>
        <w:r w:rsidDel="00F66863">
          <w:rPr>
            <w:spacing w:val="-1"/>
            <w:sz w:val="24"/>
          </w:rPr>
          <w:delText xml:space="preserve"> </w:delText>
        </w:r>
        <w:r w:rsidDel="00F66863">
          <w:rPr>
            <w:sz w:val="24"/>
          </w:rPr>
          <w:delText>guidance</w:delText>
        </w:r>
        <w:r w:rsidDel="00F66863">
          <w:rPr>
            <w:spacing w:val="-1"/>
            <w:sz w:val="24"/>
          </w:rPr>
          <w:delText xml:space="preserve"> </w:delText>
        </w:r>
        <w:r w:rsidDel="00F66863">
          <w:rPr>
            <w:sz w:val="24"/>
          </w:rPr>
          <w:delText>to</w:delText>
        </w:r>
        <w:r w:rsidDel="00F66863">
          <w:rPr>
            <w:spacing w:val="-4"/>
            <w:sz w:val="24"/>
          </w:rPr>
          <w:delText xml:space="preserve"> </w:delText>
        </w:r>
        <w:r w:rsidDel="00F66863">
          <w:rPr>
            <w:sz w:val="24"/>
          </w:rPr>
          <w:delText>assist</w:delText>
        </w:r>
        <w:r w:rsidDel="00F66863">
          <w:rPr>
            <w:spacing w:val="-2"/>
            <w:sz w:val="24"/>
          </w:rPr>
          <w:delText xml:space="preserve"> </w:delText>
        </w:r>
        <w:r w:rsidDel="00F66863">
          <w:rPr>
            <w:sz w:val="24"/>
          </w:rPr>
          <w:delText>an</w:delText>
        </w:r>
        <w:r w:rsidDel="00F66863">
          <w:rPr>
            <w:spacing w:val="-4"/>
            <w:sz w:val="24"/>
          </w:rPr>
          <w:delText xml:space="preserve"> </w:delText>
        </w:r>
        <w:r w:rsidDel="00F66863">
          <w:rPr>
            <w:sz w:val="24"/>
          </w:rPr>
          <w:delText>authority with delivery of VTS to achieve consistency in provision of VTS worldwide in order to avoid confusion about the delivery of VTS for the mariner trading between various jurisdictions.</w:delText>
        </w:r>
      </w:del>
    </w:p>
    <w:p w14:paraId="15A01290" w14:textId="43FA7A90" w:rsidR="00A44450" w:rsidDel="00F66863" w:rsidRDefault="00000000">
      <w:pPr>
        <w:pStyle w:val="ListParagraph"/>
        <w:numPr>
          <w:ilvl w:val="0"/>
          <w:numId w:val="2"/>
        </w:numPr>
        <w:tabs>
          <w:tab w:val="left" w:pos="1798"/>
          <w:tab w:val="left" w:pos="1799"/>
        </w:tabs>
        <w:spacing w:before="121"/>
        <w:ind w:left="1798" w:right="680"/>
        <w:rPr>
          <w:del w:id="98" w:author="Abercrombie, Kerrie" w:date="2025-08-19T14:41:00Z" w16du:dateUtc="2025-08-19T04:41:00Z"/>
          <w:sz w:val="24"/>
        </w:rPr>
      </w:pPr>
      <w:del w:id="99" w:author="Abercrombie, Kerrie" w:date="2025-08-19T14:41:00Z" w16du:dateUtc="2025-08-19T04:41:00Z">
        <w:r w:rsidDel="00F66863">
          <w:rPr>
            <w:sz w:val="24"/>
          </w:rPr>
          <w:delText>IALA</w:delText>
        </w:r>
        <w:r w:rsidDel="00F66863">
          <w:rPr>
            <w:spacing w:val="-2"/>
            <w:sz w:val="24"/>
          </w:rPr>
          <w:delText xml:space="preserve"> </w:delText>
        </w:r>
        <w:r w:rsidDel="00F66863">
          <w:rPr>
            <w:sz w:val="24"/>
          </w:rPr>
          <w:delText>Guideline</w:delText>
        </w:r>
        <w:r w:rsidDel="00F66863">
          <w:rPr>
            <w:spacing w:val="-6"/>
            <w:sz w:val="24"/>
          </w:rPr>
          <w:delText xml:space="preserve"> </w:delText>
        </w:r>
        <w:r w:rsidDel="00F66863">
          <w:rPr>
            <w:i/>
            <w:sz w:val="24"/>
          </w:rPr>
          <w:delText>G1132</w:delText>
        </w:r>
        <w:r w:rsidDel="00F66863">
          <w:rPr>
            <w:i/>
            <w:spacing w:val="-4"/>
            <w:sz w:val="24"/>
          </w:rPr>
          <w:delText xml:space="preserve"> </w:delText>
        </w:r>
        <w:r w:rsidDel="00F66863">
          <w:rPr>
            <w:sz w:val="24"/>
          </w:rPr>
          <w:delText>on</w:delText>
        </w:r>
        <w:r w:rsidDel="00F66863">
          <w:rPr>
            <w:spacing w:val="-1"/>
            <w:sz w:val="24"/>
          </w:rPr>
          <w:delText xml:space="preserve"> </w:delText>
        </w:r>
        <w:r w:rsidDel="00F66863">
          <w:rPr>
            <w:i/>
            <w:sz w:val="24"/>
          </w:rPr>
          <w:delText>VTS</w:delText>
        </w:r>
        <w:r w:rsidDel="00F66863">
          <w:rPr>
            <w:i/>
            <w:spacing w:val="-3"/>
            <w:sz w:val="24"/>
          </w:rPr>
          <w:delText xml:space="preserve"> </w:delText>
        </w:r>
        <w:r w:rsidDel="00F66863">
          <w:rPr>
            <w:i/>
            <w:sz w:val="24"/>
          </w:rPr>
          <w:delText>Voice</w:delText>
        </w:r>
        <w:r w:rsidDel="00F66863">
          <w:rPr>
            <w:i/>
            <w:spacing w:val="-1"/>
            <w:sz w:val="24"/>
          </w:rPr>
          <w:delText xml:space="preserve"> </w:delText>
        </w:r>
        <w:r w:rsidDel="00F66863">
          <w:rPr>
            <w:i/>
            <w:sz w:val="24"/>
          </w:rPr>
          <w:delText>Communications</w:delText>
        </w:r>
        <w:r w:rsidDel="00F66863">
          <w:rPr>
            <w:i/>
            <w:spacing w:val="-4"/>
            <w:sz w:val="24"/>
          </w:rPr>
          <w:delText xml:space="preserve"> </w:delText>
        </w:r>
        <w:r w:rsidDel="00F66863">
          <w:rPr>
            <w:i/>
            <w:sz w:val="24"/>
          </w:rPr>
          <w:delText>and</w:delText>
        </w:r>
        <w:r w:rsidDel="00F66863">
          <w:rPr>
            <w:i/>
            <w:spacing w:val="-6"/>
            <w:sz w:val="24"/>
          </w:rPr>
          <w:delText xml:space="preserve"> </w:delText>
        </w:r>
        <w:r w:rsidDel="00F66863">
          <w:rPr>
            <w:i/>
            <w:sz w:val="24"/>
          </w:rPr>
          <w:delText>Phraseology</w:delText>
        </w:r>
        <w:r w:rsidDel="00F66863">
          <w:rPr>
            <w:i/>
            <w:spacing w:val="-7"/>
            <w:sz w:val="24"/>
          </w:rPr>
          <w:delText xml:space="preserve"> </w:delText>
        </w:r>
        <w:r w:rsidDel="00F66863">
          <w:rPr>
            <w:sz w:val="24"/>
          </w:rPr>
          <w:delText>provides</w:delText>
        </w:r>
        <w:r w:rsidDel="00F66863">
          <w:rPr>
            <w:spacing w:val="-1"/>
            <w:sz w:val="24"/>
          </w:rPr>
          <w:delText xml:space="preserve"> </w:delText>
        </w:r>
        <w:r w:rsidDel="00F66863">
          <w:rPr>
            <w:sz w:val="24"/>
          </w:rPr>
          <w:delText>guidance</w:delText>
        </w:r>
        <w:r w:rsidDel="00F66863">
          <w:rPr>
            <w:spacing w:val="-6"/>
            <w:sz w:val="24"/>
          </w:rPr>
          <w:delText xml:space="preserve"> </w:delText>
        </w:r>
        <w:r w:rsidDel="00F66863">
          <w:rPr>
            <w:sz w:val="24"/>
          </w:rPr>
          <w:delText>for competent authorities, VTS providers and training organizations to develop standardized operating procedures for communications and phraseology and to achieve best practice in effective VTS voice communications.</w:delText>
        </w:r>
      </w:del>
    </w:p>
    <w:p w14:paraId="38F4E92B" w14:textId="77777777" w:rsidR="00A44450" w:rsidRDefault="00000000">
      <w:pPr>
        <w:pStyle w:val="BodyText"/>
        <w:spacing w:before="120"/>
        <w:ind w:left="1233"/>
      </w:pPr>
      <w:r>
        <w:rPr>
          <w:b/>
        </w:rPr>
        <w:t>RECOGNIZING</w:t>
      </w:r>
      <w:r>
        <w:rPr>
          <w:b/>
          <w:spacing w:val="40"/>
        </w:rPr>
        <w:t xml:space="preserve"> </w:t>
      </w:r>
      <w:r>
        <w:t>that</w:t>
      </w:r>
      <w:r>
        <w:rPr>
          <w:spacing w:val="31"/>
        </w:rPr>
        <w:t xml:space="preserve"> </w:t>
      </w:r>
      <w:r>
        <w:t>IALA</w:t>
      </w:r>
      <w:r>
        <w:rPr>
          <w:spacing w:val="32"/>
        </w:rPr>
        <w:t xml:space="preserve"> </w:t>
      </w:r>
      <w:r>
        <w:t>fosters</w:t>
      </w:r>
      <w:r>
        <w:rPr>
          <w:spacing w:val="33"/>
        </w:rPr>
        <w:t xml:space="preserve"> </w:t>
      </w:r>
      <w:r>
        <w:t>the</w:t>
      </w:r>
      <w:r>
        <w:rPr>
          <w:spacing w:val="32"/>
        </w:rPr>
        <w:t xml:space="preserve"> </w:t>
      </w:r>
      <w:r>
        <w:t>safe,</w:t>
      </w:r>
      <w:r>
        <w:rPr>
          <w:spacing w:val="35"/>
        </w:rPr>
        <w:t xml:space="preserve"> </w:t>
      </w:r>
      <w:r>
        <w:t>economic</w:t>
      </w:r>
      <w:r>
        <w:rPr>
          <w:spacing w:val="29"/>
        </w:rPr>
        <w:t xml:space="preserve"> </w:t>
      </w:r>
      <w:r>
        <w:t>and</w:t>
      </w:r>
      <w:r>
        <w:rPr>
          <w:spacing w:val="33"/>
        </w:rPr>
        <w:t xml:space="preserve"> </w:t>
      </w:r>
      <w:r>
        <w:t>efficient</w:t>
      </w:r>
      <w:r>
        <w:rPr>
          <w:spacing w:val="31"/>
        </w:rPr>
        <w:t xml:space="preserve"> </w:t>
      </w:r>
      <w:r>
        <w:t>movement</w:t>
      </w:r>
      <w:r>
        <w:rPr>
          <w:spacing w:val="31"/>
        </w:rPr>
        <w:t xml:space="preserve"> </w:t>
      </w:r>
      <w:r>
        <w:t>of</w:t>
      </w:r>
      <w:r>
        <w:rPr>
          <w:spacing w:val="30"/>
        </w:rPr>
        <w:t xml:space="preserve"> </w:t>
      </w:r>
      <w:r>
        <w:t>vessels</w:t>
      </w:r>
      <w:r>
        <w:rPr>
          <w:spacing w:val="33"/>
        </w:rPr>
        <w:t xml:space="preserve"> </w:t>
      </w:r>
      <w:r>
        <w:t>through improvement</w:t>
      </w:r>
      <w:r>
        <w:rPr>
          <w:spacing w:val="-7"/>
        </w:rPr>
        <w:t xml:space="preserve"> </w:t>
      </w:r>
      <w:r>
        <w:t>and</w:t>
      </w:r>
      <w:r>
        <w:rPr>
          <w:spacing w:val="-5"/>
        </w:rPr>
        <w:t xml:space="preserve"> </w:t>
      </w:r>
      <w:proofErr w:type="spellStart"/>
      <w:r>
        <w:t>harmonisation</w:t>
      </w:r>
      <w:proofErr w:type="spellEnd"/>
      <w:r>
        <w:rPr>
          <w:spacing w:val="-5"/>
        </w:rPr>
        <w:t xml:space="preserve"> </w:t>
      </w:r>
      <w:r>
        <w:t>of</w:t>
      </w:r>
      <w:r>
        <w:rPr>
          <w:spacing w:val="-8"/>
        </w:rPr>
        <w:t xml:space="preserve"> </w:t>
      </w:r>
      <w:r>
        <w:t>aids</w:t>
      </w:r>
      <w:r>
        <w:rPr>
          <w:spacing w:val="-4"/>
        </w:rPr>
        <w:t xml:space="preserve"> </w:t>
      </w:r>
      <w:r>
        <w:t>to</w:t>
      </w:r>
      <w:r>
        <w:rPr>
          <w:spacing w:val="-5"/>
        </w:rPr>
        <w:t xml:space="preserve"> </w:t>
      </w:r>
      <w:r>
        <w:t>navigation,</w:t>
      </w:r>
      <w:r>
        <w:rPr>
          <w:spacing w:val="-7"/>
        </w:rPr>
        <w:t xml:space="preserve"> </w:t>
      </w:r>
      <w:r>
        <w:t>including</w:t>
      </w:r>
      <w:r>
        <w:rPr>
          <w:spacing w:val="-4"/>
        </w:rPr>
        <w:t xml:space="preserve"> </w:t>
      </w:r>
      <w:r>
        <w:t>vessel</w:t>
      </w:r>
      <w:r>
        <w:rPr>
          <w:spacing w:val="-6"/>
        </w:rPr>
        <w:t xml:space="preserve"> </w:t>
      </w:r>
      <w:r>
        <w:t>traffic</w:t>
      </w:r>
      <w:r>
        <w:rPr>
          <w:spacing w:val="-4"/>
        </w:rPr>
        <w:t xml:space="preserve"> </w:t>
      </w:r>
      <w:r>
        <w:t>services,</w:t>
      </w:r>
      <w:r>
        <w:rPr>
          <w:spacing w:val="-6"/>
        </w:rPr>
        <w:t xml:space="preserve"> </w:t>
      </w:r>
      <w:r>
        <w:t>world-</w:t>
      </w:r>
      <w:r>
        <w:rPr>
          <w:spacing w:val="-2"/>
        </w:rPr>
        <w:t>wide,</w:t>
      </w:r>
    </w:p>
    <w:p w14:paraId="26A1DBB5" w14:textId="77777777" w:rsidR="00A44450" w:rsidRDefault="00A44450">
      <w:pPr>
        <w:pStyle w:val="BodyText"/>
        <w:spacing w:before="6"/>
        <w:rPr>
          <w:sz w:val="19"/>
        </w:rPr>
      </w:pPr>
    </w:p>
    <w:p w14:paraId="2A76745D" w14:textId="77777777" w:rsidR="00A44450" w:rsidRDefault="00000000">
      <w:pPr>
        <w:pStyle w:val="ListParagraph"/>
        <w:numPr>
          <w:ilvl w:val="0"/>
          <w:numId w:val="1"/>
        </w:numPr>
        <w:tabs>
          <w:tab w:val="left" w:pos="1797"/>
          <w:tab w:val="left" w:pos="1798"/>
        </w:tabs>
        <w:spacing w:before="0" w:line="242" w:lineRule="auto"/>
        <w:ind w:right="691"/>
        <w:rPr>
          <w:sz w:val="24"/>
        </w:rPr>
      </w:pPr>
      <w:r>
        <w:rPr>
          <w:sz w:val="24"/>
        </w:rPr>
        <w:t>The</w:t>
      </w:r>
      <w:r>
        <w:rPr>
          <w:spacing w:val="-1"/>
          <w:sz w:val="24"/>
        </w:rPr>
        <w:t xml:space="preserve"> </w:t>
      </w:r>
      <w:r>
        <w:rPr>
          <w:i/>
          <w:sz w:val="24"/>
        </w:rPr>
        <w:t>International</w:t>
      </w:r>
      <w:r>
        <w:rPr>
          <w:i/>
          <w:spacing w:val="-1"/>
          <w:sz w:val="24"/>
        </w:rPr>
        <w:t xml:space="preserve"> </w:t>
      </w:r>
      <w:r>
        <w:rPr>
          <w:i/>
          <w:sz w:val="24"/>
        </w:rPr>
        <w:t>Convention</w:t>
      </w:r>
      <w:r>
        <w:rPr>
          <w:i/>
          <w:spacing w:val="-5"/>
          <w:sz w:val="24"/>
        </w:rPr>
        <w:t xml:space="preserve"> </w:t>
      </w:r>
      <w:r>
        <w:rPr>
          <w:i/>
          <w:sz w:val="24"/>
        </w:rPr>
        <w:t>on</w:t>
      </w:r>
      <w:r>
        <w:rPr>
          <w:i/>
          <w:spacing w:val="-5"/>
          <w:sz w:val="24"/>
        </w:rPr>
        <w:t xml:space="preserve"> </w:t>
      </w:r>
      <w:r>
        <w:rPr>
          <w:i/>
          <w:sz w:val="24"/>
        </w:rPr>
        <w:t>the</w:t>
      </w:r>
      <w:r>
        <w:rPr>
          <w:i/>
          <w:spacing w:val="-1"/>
          <w:sz w:val="24"/>
        </w:rPr>
        <w:t xml:space="preserve"> </w:t>
      </w:r>
      <w:r>
        <w:rPr>
          <w:i/>
          <w:sz w:val="24"/>
        </w:rPr>
        <w:t>Safety</w:t>
      </w:r>
      <w:r>
        <w:rPr>
          <w:i/>
          <w:spacing w:val="-1"/>
          <w:sz w:val="24"/>
        </w:rPr>
        <w:t xml:space="preserve"> </w:t>
      </w:r>
      <w:r>
        <w:rPr>
          <w:i/>
          <w:sz w:val="24"/>
        </w:rPr>
        <w:t>of</w:t>
      </w:r>
      <w:r>
        <w:rPr>
          <w:i/>
          <w:spacing w:val="-3"/>
          <w:sz w:val="24"/>
        </w:rPr>
        <w:t xml:space="preserve"> </w:t>
      </w:r>
      <w:r>
        <w:rPr>
          <w:i/>
          <w:sz w:val="24"/>
        </w:rPr>
        <w:t>Life</w:t>
      </w:r>
      <w:r>
        <w:rPr>
          <w:i/>
          <w:spacing w:val="-4"/>
          <w:sz w:val="24"/>
        </w:rPr>
        <w:t xml:space="preserve"> </w:t>
      </w:r>
      <w:r>
        <w:rPr>
          <w:i/>
          <w:sz w:val="24"/>
        </w:rPr>
        <w:t>at</w:t>
      </w:r>
      <w:r>
        <w:rPr>
          <w:i/>
          <w:spacing w:val="-2"/>
          <w:sz w:val="24"/>
        </w:rPr>
        <w:t xml:space="preserve"> </w:t>
      </w:r>
      <w:r>
        <w:rPr>
          <w:i/>
          <w:sz w:val="24"/>
        </w:rPr>
        <w:t>Sea</w:t>
      </w:r>
      <w:r>
        <w:rPr>
          <w:i/>
          <w:spacing w:val="-5"/>
          <w:sz w:val="24"/>
        </w:rPr>
        <w:t xml:space="preserve"> </w:t>
      </w:r>
      <w:r>
        <w:rPr>
          <w:i/>
          <w:sz w:val="24"/>
        </w:rPr>
        <w:t>74/78</w:t>
      </w:r>
      <w:r>
        <w:rPr>
          <w:i/>
          <w:spacing w:val="-3"/>
          <w:sz w:val="24"/>
        </w:rPr>
        <w:t xml:space="preserve"> </w:t>
      </w:r>
      <w:r>
        <w:rPr>
          <w:i/>
          <w:sz w:val="24"/>
        </w:rPr>
        <w:t>(SOLAS)</w:t>
      </w:r>
      <w:r>
        <w:rPr>
          <w:i/>
          <w:spacing w:val="-3"/>
          <w:sz w:val="24"/>
        </w:rPr>
        <w:t xml:space="preserve"> </w:t>
      </w:r>
      <w:r>
        <w:rPr>
          <w:i/>
          <w:sz w:val="24"/>
        </w:rPr>
        <w:t>Chapter V</w:t>
      </w:r>
      <w:r>
        <w:rPr>
          <w:i/>
          <w:spacing w:val="-2"/>
          <w:sz w:val="24"/>
        </w:rPr>
        <w:t xml:space="preserve"> </w:t>
      </w:r>
      <w:r>
        <w:rPr>
          <w:i/>
          <w:sz w:val="24"/>
        </w:rPr>
        <w:t>(Safety</w:t>
      </w:r>
      <w:r>
        <w:rPr>
          <w:i/>
          <w:spacing w:val="-1"/>
          <w:sz w:val="24"/>
        </w:rPr>
        <w:t xml:space="preserve"> </w:t>
      </w:r>
      <w:r>
        <w:rPr>
          <w:i/>
          <w:sz w:val="24"/>
        </w:rPr>
        <w:t xml:space="preserve">of Navigation) Regulation 12 </w:t>
      </w:r>
      <w:r>
        <w:rPr>
          <w:sz w:val="24"/>
        </w:rPr>
        <w:t>provides for Vessel Traffic Services and states inter-alia that</w:t>
      </w:r>
    </w:p>
    <w:p w14:paraId="1D5AE3D0" w14:textId="77777777" w:rsidR="00A44450" w:rsidRDefault="00000000">
      <w:pPr>
        <w:pStyle w:val="ListParagraph"/>
        <w:numPr>
          <w:ilvl w:val="1"/>
          <w:numId w:val="1"/>
        </w:numPr>
        <w:tabs>
          <w:tab w:val="left" w:pos="2227"/>
          <w:tab w:val="left" w:pos="2228"/>
        </w:tabs>
        <w:spacing w:line="237" w:lineRule="auto"/>
        <w:ind w:left="2227" w:right="611"/>
        <w:rPr>
          <w:sz w:val="24"/>
        </w:rPr>
      </w:pPr>
      <w:r w:rsidRPr="00440763">
        <w:rPr>
          <w:sz w:val="24"/>
          <w:szCs w:val="24"/>
          <w:rPrChange w:id="100" w:author="Abercrombie, Kerrie" w:date="2025-08-19T15:00:00Z" w16du:dateUtc="2025-08-19T05:00:00Z">
            <w:rPr/>
          </w:rPrChange>
        </w:rPr>
        <w:t>Vessel</w:t>
      </w:r>
      <w:r w:rsidRPr="00440763">
        <w:rPr>
          <w:spacing w:val="-3"/>
          <w:sz w:val="24"/>
          <w:szCs w:val="24"/>
          <w:rPrChange w:id="101" w:author="Abercrombie, Kerrie" w:date="2025-08-19T15:00:00Z" w16du:dateUtc="2025-08-19T05:00:00Z">
            <w:rPr>
              <w:spacing w:val="-3"/>
            </w:rPr>
          </w:rPrChange>
        </w:rPr>
        <w:t xml:space="preserve"> </w:t>
      </w:r>
      <w:r w:rsidRPr="00440763">
        <w:rPr>
          <w:sz w:val="24"/>
          <w:szCs w:val="24"/>
          <w:rPrChange w:id="102" w:author="Abercrombie, Kerrie" w:date="2025-08-19T15:00:00Z" w16du:dateUtc="2025-08-19T05:00:00Z">
            <w:rPr/>
          </w:rPrChange>
        </w:rPr>
        <w:t>Traffic</w:t>
      </w:r>
      <w:r w:rsidRPr="00440763">
        <w:rPr>
          <w:spacing w:val="-5"/>
          <w:sz w:val="24"/>
          <w:szCs w:val="24"/>
          <w:rPrChange w:id="103" w:author="Abercrombie, Kerrie" w:date="2025-08-19T15:00:00Z" w16du:dateUtc="2025-08-19T05:00:00Z">
            <w:rPr>
              <w:spacing w:val="-5"/>
            </w:rPr>
          </w:rPrChange>
        </w:rPr>
        <w:t xml:space="preserve"> </w:t>
      </w:r>
      <w:r w:rsidRPr="00440763">
        <w:rPr>
          <w:sz w:val="24"/>
          <w:szCs w:val="24"/>
          <w:rPrChange w:id="104" w:author="Abercrombie, Kerrie" w:date="2025-08-19T15:00:00Z" w16du:dateUtc="2025-08-19T05:00:00Z">
            <w:rPr/>
          </w:rPrChange>
        </w:rPr>
        <w:t>Services</w:t>
      </w:r>
      <w:r w:rsidRPr="00440763">
        <w:rPr>
          <w:spacing w:val="-2"/>
          <w:sz w:val="24"/>
          <w:szCs w:val="24"/>
          <w:rPrChange w:id="105" w:author="Abercrombie, Kerrie" w:date="2025-08-19T15:00:00Z" w16du:dateUtc="2025-08-19T05:00:00Z">
            <w:rPr>
              <w:spacing w:val="-2"/>
            </w:rPr>
          </w:rPrChange>
        </w:rPr>
        <w:t xml:space="preserve"> </w:t>
      </w:r>
      <w:r w:rsidRPr="00440763">
        <w:rPr>
          <w:sz w:val="24"/>
          <w:szCs w:val="24"/>
          <w:rPrChange w:id="106" w:author="Abercrombie, Kerrie" w:date="2025-08-19T15:00:00Z" w16du:dateUtc="2025-08-19T05:00:00Z">
            <w:rPr/>
          </w:rPrChange>
        </w:rPr>
        <w:t>(VTS)</w:t>
      </w:r>
      <w:r w:rsidRPr="00440763">
        <w:rPr>
          <w:spacing w:val="-3"/>
          <w:sz w:val="24"/>
          <w:szCs w:val="24"/>
          <w:rPrChange w:id="107" w:author="Abercrombie, Kerrie" w:date="2025-08-19T15:00:00Z" w16du:dateUtc="2025-08-19T05:00:00Z">
            <w:rPr>
              <w:spacing w:val="-3"/>
            </w:rPr>
          </w:rPrChange>
        </w:rPr>
        <w:t xml:space="preserve"> </w:t>
      </w:r>
      <w:r w:rsidRPr="00440763">
        <w:rPr>
          <w:sz w:val="24"/>
          <w:szCs w:val="24"/>
          <w:rPrChange w:id="108" w:author="Abercrombie, Kerrie" w:date="2025-08-19T15:00:00Z" w16du:dateUtc="2025-08-19T05:00:00Z">
            <w:rPr/>
          </w:rPrChange>
        </w:rPr>
        <w:t>contribute</w:t>
      </w:r>
      <w:r w:rsidRPr="00440763">
        <w:rPr>
          <w:spacing w:val="-2"/>
          <w:sz w:val="24"/>
          <w:szCs w:val="24"/>
          <w:rPrChange w:id="109" w:author="Abercrombie, Kerrie" w:date="2025-08-19T15:00:00Z" w16du:dateUtc="2025-08-19T05:00:00Z">
            <w:rPr>
              <w:spacing w:val="-2"/>
            </w:rPr>
          </w:rPrChange>
        </w:rPr>
        <w:t xml:space="preserve"> </w:t>
      </w:r>
      <w:r w:rsidRPr="00440763">
        <w:rPr>
          <w:sz w:val="24"/>
          <w:szCs w:val="24"/>
          <w:rPrChange w:id="110" w:author="Abercrombie, Kerrie" w:date="2025-08-19T15:00:00Z" w16du:dateUtc="2025-08-19T05:00:00Z">
            <w:rPr/>
          </w:rPrChange>
        </w:rPr>
        <w:t>to</w:t>
      </w:r>
      <w:r w:rsidRPr="00440763">
        <w:rPr>
          <w:spacing w:val="-4"/>
          <w:sz w:val="24"/>
          <w:szCs w:val="24"/>
          <w:rPrChange w:id="111" w:author="Abercrombie, Kerrie" w:date="2025-08-19T15:00:00Z" w16du:dateUtc="2025-08-19T05:00:00Z">
            <w:rPr>
              <w:spacing w:val="-4"/>
            </w:rPr>
          </w:rPrChange>
        </w:rPr>
        <w:t xml:space="preserve"> </w:t>
      </w:r>
      <w:r w:rsidRPr="00440763">
        <w:rPr>
          <w:sz w:val="24"/>
          <w:szCs w:val="24"/>
          <w:rPrChange w:id="112" w:author="Abercrombie, Kerrie" w:date="2025-08-19T15:00:00Z" w16du:dateUtc="2025-08-19T05:00:00Z">
            <w:rPr/>
          </w:rPrChange>
        </w:rPr>
        <w:t>safety</w:t>
      </w:r>
      <w:r w:rsidRPr="00440763">
        <w:rPr>
          <w:spacing w:val="-4"/>
          <w:sz w:val="24"/>
          <w:szCs w:val="24"/>
          <w:rPrChange w:id="113" w:author="Abercrombie, Kerrie" w:date="2025-08-19T15:00:00Z" w16du:dateUtc="2025-08-19T05:00:00Z">
            <w:rPr>
              <w:spacing w:val="-4"/>
            </w:rPr>
          </w:rPrChange>
        </w:rPr>
        <w:t xml:space="preserve"> </w:t>
      </w:r>
      <w:r w:rsidRPr="00440763">
        <w:rPr>
          <w:sz w:val="24"/>
          <w:szCs w:val="24"/>
          <w:rPrChange w:id="114" w:author="Abercrombie, Kerrie" w:date="2025-08-19T15:00:00Z" w16du:dateUtc="2025-08-19T05:00:00Z">
            <w:rPr/>
          </w:rPrChange>
        </w:rPr>
        <w:t>of</w:t>
      </w:r>
      <w:r w:rsidRPr="00440763">
        <w:rPr>
          <w:spacing w:val="-3"/>
          <w:sz w:val="24"/>
          <w:szCs w:val="24"/>
          <w:rPrChange w:id="115" w:author="Abercrombie, Kerrie" w:date="2025-08-19T15:00:00Z" w16du:dateUtc="2025-08-19T05:00:00Z">
            <w:rPr>
              <w:spacing w:val="-3"/>
            </w:rPr>
          </w:rPrChange>
        </w:rPr>
        <w:t xml:space="preserve"> </w:t>
      </w:r>
      <w:r w:rsidRPr="00440763">
        <w:rPr>
          <w:sz w:val="24"/>
          <w:szCs w:val="24"/>
          <w:rPrChange w:id="116" w:author="Abercrombie, Kerrie" w:date="2025-08-19T15:00:00Z" w16du:dateUtc="2025-08-19T05:00:00Z">
            <w:rPr/>
          </w:rPrChange>
        </w:rPr>
        <w:t>life</w:t>
      </w:r>
      <w:r w:rsidRPr="00440763">
        <w:rPr>
          <w:spacing w:val="-2"/>
          <w:sz w:val="24"/>
          <w:szCs w:val="24"/>
          <w:rPrChange w:id="117" w:author="Abercrombie, Kerrie" w:date="2025-08-19T15:00:00Z" w16du:dateUtc="2025-08-19T05:00:00Z">
            <w:rPr>
              <w:spacing w:val="-2"/>
            </w:rPr>
          </w:rPrChange>
        </w:rPr>
        <w:t xml:space="preserve"> </w:t>
      </w:r>
      <w:r w:rsidRPr="00440763">
        <w:rPr>
          <w:sz w:val="24"/>
          <w:szCs w:val="24"/>
          <w:rPrChange w:id="118" w:author="Abercrombie, Kerrie" w:date="2025-08-19T15:00:00Z" w16du:dateUtc="2025-08-19T05:00:00Z">
            <w:rPr/>
          </w:rPrChange>
        </w:rPr>
        <w:t>at</w:t>
      </w:r>
      <w:r w:rsidRPr="00440763">
        <w:rPr>
          <w:spacing w:val="-6"/>
          <w:sz w:val="24"/>
          <w:szCs w:val="24"/>
          <w:rPrChange w:id="119" w:author="Abercrombie, Kerrie" w:date="2025-08-19T15:00:00Z" w16du:dateUtc="2025-08-19T05:00:00Z">
            <w:rPr>
              <w:spacing w:val="-6"/>
            </w:rPr>
          </w:rPrChange>
        </w:rPr>
        <w:t xml:space="preserve"> </w:t>
      </w:r>
      <w:r w:rsidRPr="00440763">
        <w:rPr>
          <w:sz w:val="24"/>
          <w:szCs w:val="24"/>
          <w:rPrChange w:id="120" w:author="Abercrombie, Kerrie" w:date="2025-08-19T15:00:00Z" w16du:dateUtc="2025-08-19T05:00:00Z">
            <w:rPr/>
          </w:rPrChange>
        </w:rPr>
        <w:t>sea,</w:t>
      </w:r>
      <w:r w:rsidRPr="00440763">
        <w:rPr>
          <w:spacing w:val="-3"/>
          <w:sz w:val="24"/>
          <w:szCs w:val="24"/>
          <w:rPrChange w:id="121" w:author="Abercrombie, Kerrie" w:date="2025-08-19T15:00:00Z" w16du:dateUtc="2025-08-19T05:00:00Z">
            <w:rPr>
              <w:spacing w:val="-3"/>
            </w:rPr>
          </w:rPrChange>
        </w:rPr>
        <w:t xml:space="preserve"> </w:t>
      </w:r>
      <w:r w:rsidRPr="00440763">
        <w:rPr>
          <w:sz w:val="24"/>
          <w:szCs w:val="24"/>
          <w:rPrChange w:id="122" w:author="Abercrombie, Kerrie" w:date="2025-08-19T15:00:00Z" w16du:dateUtc="2025-08-19T05:00:00Z">
            <w:rPr/>
          </w:rPrChange>
        </w:rPr>
        <w:t>safety and</w:t>
      </w:r>
      <w:r w:rsidRPr="00440763">
        <w:rPr>
          <w:spacing w:val="-4"/>
          <w:sz w:val="24"/>
          <w:szCs w:val="24"/>
          <w:rPrChange w:id="123" w:author="Abercrombie, Kerrie" w:date="2025-08-19T15:00:00Z" w16du:dateUtc="2025-08-19T05:00:00Z">
            <w:rPr>
              <w:spacing w:val="-4"/>
            </w:rPr>
          </w:rPrChange>
        </w:rPr>
        <w:t xml:space="preserve"> </w:t>
      </w:r>
      <w:r w:rsidRPr="00440763">
        <w:rPr>
          <w:sz w:val="24"/>
          <w:szCs w:val="24"/>
          <w:rPrChange w:id="124" w:author="Abercrombie, Kerrie" w:date="2025-08-19T15:00:00Z" w16du:dateUtc="2025-08-19T05:00:00Z">
            <w:rPr/>
          </w:rPrChange>
        </w:rPr>
        <w:t>efficiency</w:t>
      </w:r>
      <w:r w:rsidRPr="00440763">
        <w:rPr>
          <w:spacing w:val="-4"/>
          <w:sz w:val="24"/>
          <w:szCs w:val="24"/>
          <w:rPrChange w:id="125" w:author="Abercrombie, Kerrie" w:date="2025-08-19T15:00:00Z" w16du:dateUtc="2025-08-19T05:00:00Z">
            <w:rPr>
              <w:spacing w:val="-4"/>
            </w:rPr>
          </w:rPrChange>
        </w:rPr>
        <w:t xml:space="preserve"> </w:t>
      </w:r>
      <w:r w:rsidRPr="00440763">
        <w:rPr>
          <w:sz w:val="24"/>
          <w:szCs w:val="24"/>
          <w:rPrChange w:id="126" w:author="Abercrombie, Kerrie" w:date="2025-08-19T15:00:00Z" w16du:dateUtc="2025-08-19T05:00:00Z">
            <w:rPr/>
          </w:rPrChange>
        </w:rPr>
        <w:t>of navigation</w:t>
      </w:r>
      <w:r>
        <w:t xml:space="preserve"> </w:t>
      </w:r>
      <w:r>
        <w:rPr>
          <w:sz w:val="24"/>
        </w:rPr>
        <w:t>and protection of the marine environment, adjacent shore areas, work sites and offshore installations from possible adverse effects of maritime traffic.</w:t>
      </w:r>
    </w:p>
    <w:p w14:paraId="42E255BD" w14:textId="015D666E" w:rsidR="00A44450" w:rsidDel="00F66863" w:rsidRDefault="00000000">
      <w:pPr>
        <w:pStyle w:val="ListParagraph"/>
        <w:numPr>
          <w:ilvl w:val="1"/>
          <w:numId w:val="1"/>
        </w:numPr>
        <w:tabs>
          <w:tab w:val="left" w:pos="2227"/>
          <w:tab w:val="left" w:pos="2228"/>
        </w:tabs>
        <w:ind w:right="754" w:hanging="428"/>
        <w:rPr>
          <w:del w:id="127" w:author="Abercrombie, Kerrie" w:date="2025-08-19T14:46:00Z" w16du:dateUtc="2025-08-19T04:46:00Z"/>
          <w:sz w:val="24"/>
        </w:rPr>
      </w:pPr>
      <w:del w:id="128" w:author="Abercrombie, Kerrie" w:date="2025-08-19T14:46:00Z" w16du:dateUtc="2025-08-19T04:46:00Z">
        <w:r w:rsidDel="00F66863">
          <w:rPr>
            <w:sz w:val="24"/>
          </w:rPr>
          <w:delText>Contracting</w:delText>
        </w:r>
        <w:r w:rsidDel="00F66863">
          <w:rPr>
            <w:spacing w:val="-7"/>
            <w:sz w:val="24"/>
          </w:rPr>
          <w:delText xml:space="preserve"> </w:delText>
        </w:r>
        <w:r w:rsidDel="00F66863">
          <w:rPr>
            <w:sz w:val="24"/>
          </w:rPr>
          <w:delText>Governments</w:delText>
        </w:r>
        <w:r w:rsidDel="00F66863">
          <w:rPr>
            <w:spacing w:val="-4"/>
            <w:sz w:val="24"/>
          </w:rPr>
          <w:delText xml:space="preserve"> </w:delText>
        </w:r>
        <w:r w:rsidDel="00F66863">
          <w:rPr>
            <w:sz w:val="24"/>
          </w:rPr>
          <w:delText>undertake</w:delText>
        </w:r>
        <w:r w:rsidDel="00F66863">
          <w:rPr>
            <w:spacing w:val="-1"/>
            <w:sz w:val="24"/>
          </w:rPr>
          <w:delText xml:space="preserve"> </w:delText>
        </w:r>
        <w:r w:rsidDel="00F66863">
          <w:rPr>
            <w:sz w:val="24"/>
          </w:rPr>
          <w:delText>to arrange</w:delText>
        </w:r>
        <w:r w:rsidDel="00F66863">
          <w:rPr>
            <w:spacing w:val="-1"/>
            <w:sz w:val="24"/>
          </w:rPr>
          <w:delText xml:space="preserve"> </w:delText>
        </w:r>
        <w:r w:rsidDel="00F66863">
          <w:rPr>
            <w:sz w:val="24"/>
          </w:rPr>
          <w:delText>for</w:delText>
        </w:r>
        <w:r w:rsidDel="00F66863">
          <w:rPr>
            <w:spacing w:val="-5"/>
            <w:sz w:val="24"/>
          </w:rPr>
          <w:delText xml:space="preserve"> </w:delText>
        </w:r>
        <w:r w:rsidDel="00F66863">
          <w:rPr>
            <w:sz w:val="24"/>
          </w:rPr>
          <w:delText>the</w:delText>
        </w:r>
        <w:r w:rsidDel="00F66863">
          <w:rPr>
            <w:spacing w:val="-5"/>
            <w:sz w:val="24"/>
          </w:rPr>
          <w:delText xml:space="preserve"> </w:delText>
        </w:r>
        <w:r w:rsidDel="00F66863">
          <w:rPr>
            <w:sz w:val="24"/>
          </w:rPr>
          <w:delText>establishment</w:delText>
        </w:r>
        <w:r w:rsidDel="00F66863">
          <w:rPr>
            <w:spacing w:val="-6"/>
            <w:sz w:val="24"/>
          </w:rPr>
          <w:delText xml:space="preserve"> </w:delText>
        </w:r>
        <w:r w:rsidDel="00F66863">
          <w:rPr>
            <w:sz w:val="24"/>
          </w:rPr>
          <w:delText>of</w:delText>
        </w:r>
        <w:r w:rsidDel="00F66863">
          <w:rPr>
            <w:spacing w:val="-3"/>
            <w:sz w:val="24"/>
          </w:rPr>
          <w:delText xml:space="preserve"> </w:delText>
        </w:r>
        <w:r w:rsidDel="00F66863">
          <w:rPr>
            <w:sz w:val="24"/>
          </w:rPr>
          <w:delText>VTS</w:delText>
        </w:r>
        <w:r w:rsidDel="00F66863">
          <w:rPr>
            <w:spacing w:val="-4"/>
            <w:sz w:val="24"/>
          </w:rPr>
          <w:delText xml:space="preserve"> </w:delText>
        </w:r>
        <w:r w:rsidDel="00F66863">
          <w:rPr>
            <w:sz w:val="24"/>
          </w:rPr>
          <w:delText>where,</w:delText>
        </w:r>
        <w:r w:rsidDel="00F66863">
          <w:rPr>
            <w:spacing w:val="-2"/>
            <w:sz w:val="24"/>
          </w:rPr>
          <w:delText xml:space="preserve"> </w:delText>
        </w:r>
        <w:r w:rsidDel="00F66863">
          <w:rPr>
            <w:sz w:val="24"/>
          </w:rPr>
          <w:delText>in their opinion, the volume of traffic or the degree of risk justifies such services.</w:delText>
        </w:r>
      </w:del>
    </w:p>
    <w:p w14:paraId="00000FD4" w14:textId="77777777" w:rsidR="00A44450" w:rsidRDefault="00000000">
      <w:pPr>
        <w:pStyle w:val="ListParagraph"/>
        <w:numPr>
          <w:ilvl w:val="1"/>
          <w:numId w:val="1"/>
        </w:numPr>
        <w:tabs>
          <w:tab w:val="left" w:pos="2227"/>
          <w:tab w:val="left" w:pos="2228"/>
        </w:tabs>
        <w:spacing w:before="122"/>
        <w:ind w:left="2227" w:right="1080" w:hanging="428"/>
        <w:rPr>
          <w:sz w:val="24"/>
        </w:rPr>
      </w:pPr>
      <w:r>
        <w:rPr>
          <w:sz w:val="24"/>
        </w:rPr>
        <w:t>Contracting</w:t>
      </w:r>
      <w:r>
        <w:rPr>
          <w:spacing w:val="-8"/>
          <w:sz w:val="24"/>
        </w:rPr>
        <w:t xml:space="preserve"> </w:t>
      </w:r>
      <w:r>
        <w:rPr>
          <w:sz w:val="24"/>
        </w:rPr>
        <w:t>Governments</w:t>
      </w:r>
      <w:r>
        <w:rPr>
          <w:spacing w:val="-5"/>
          <w:sz w:val="24"/>
        </w:rPr>
        <w:t xml:space="preserve"> </w:t>
      </w:r>
      <w:r>
        <w:rPr>
          <w:sz w:val="24"/>
        </w:rPr>
        <w:t>planning</w:t>
      </w:r>
      <w:r>
        <w:rPr>
          <w:spacing w:val="-4"/>
          <w:sz w:val="24"/>
        </w:rPr>
        <w:t xml:space="preserve"> </w:t>
      </w:r>
      <w:r>
        <w:rPr>
          <w:sz w:val="24"/>
        </w:rPr>
        <w:t>and</w:t>
      </w:r>
      <w:r>
        <w:rPr>
          <w:spacing w:val="-5"/>
          <w:sz w:val="24"/>
        </w:rPr>
        <w:t xml:space="preserve"> </w:t>
      </w:r>
      <w:r>
        <w:rPr>
          <w:sz w:val="24"/>
        </w:rPr>
        <w:t>implementing</w:t>
      </w:r>
      <w:r>
        <w:rPr>
          <w:spacing w:val="-4"/>
          <w:sz w:val="24"/>
        </w:rPr>
        <w:t xml:space="preserve"> </w:t>
      </w:r>
      <w:r>
        <w:rPr>
          <w:sz w:val="24"/>
        </w:rPr>
        <w:t>VTS</w:t>
      </w:r>
      <w:r>
        <w:rPr>
          <w:spacing w:val="-5"/>
          <w:sz w:val="24"/>
        </w:rPr>
        <w:t xml:space="preserve"> </w:t>
      </w:r>
      <w:r>
        <w:rPr>
          <w:sz w:val="24"/>
        </w:rPr>
        <w:t>shall,</w:t>
      </w:r>
      <w:r>
        <w:rPr>
          <w:spacing w:val="-3"/>
          <w:sz w:val="24"/>
        </w:rPr>
        <w:t xml:space="preserve"> </w:t>
      </w:r>
      <w:r>
        <w:rPr>
          <w:sz w:val="24"/>
        </w:rPr>
        <w:t>wherever</w:t>
      </w:r>
      <w:r>
        <w:rPr>
          <w:spacing w:val="-6"/>
          <w:sz w:val="24"/>
        </w:rPr>
        <w:t xml:space="preserve"> </w:t>
      </w:r>
      <w:r>
        <w:rPr>
          <w:sz w:val="24"/>
        </w:rPr>
        <w:t xml:space="preserve">possible, follow the guidelines developed by Organization (i.e., </w:t>
      </w:r>
      <w:r>
        <w:rPr>
          <w:i/>
          <w:sz w:val="24"/>
        </w:rPr>
        <w:t>IMO Resolution A.1158(32) Guidelines for Vessel Traffic Services</w:t>
      </w:r>
      <w:r>
        <w:rPr>
          <w:sz w:val="24"/>
        </w:rPr>
        <w:t>.)</w:t>
      </w:r>
    </w:p>
    <w:p w14:paraId="1D6BD52A" w14:textId="2787C7CF" w:rsidR="00A44450" w:rsidRDefault="00000000">
      <w:pPr>
        <w:pStyle w:val="ListParagraph"/>
        <w:numPr>
          <w:ilvl w:val="0"/>
          <w:numId w:val="1"/>
        </w:numPr>
        <w:tabs>
          <w:tab w:val="left" w:pos="1799"/>
          <w:tab w:val="left" w:pos="1800"/>
        </w:tabs>
        <w:spacing w:before="117"/>
        <w:ind w:left="1799" w:hanging="565"/>
        <w:rPr>
          <w:sz w:val="24"/>
        </w:rPr>
      </w:pPr>
      <w:r>
        <w:rPr>
          <w:i/>
          <w:sz w:val="24"/>
        </w:rPr>
        <w:t>IMO</w:t>
      </w:r>
      <w:r>
        <w:rPr>
          <w:i/>
          <w:spacing w:val="-4"/>
          <w:sz w:val="24"/>
        </w:rPr>
        <w:t xml:space="preserve"> </w:t>
      </w:r>
      <w:r>
        <w:rPr>
          <w:i/>
          <w:sz w:val="24"/>
        </w:rPr>
        <w:t>Resolution</w:t>
      </w:r>
      <w:r>
        <w:rPr>
          <w:i/>
          <w:spacing w:val="-4"/>
          <w:sz w:val="24"/>
        </w:rPr>
        <w:t xml:space="preserve"> </w:t>
      </w:r>
      <w:r>
        <w:rPr>
          <w:i/>
          <w:sz w:val="24"/>
        </w:rPr>
        <w:t>A.1158(32)</w:t>
      </w:r>
      <w:del w:id="129" w:author="Abercrombie, Kerrie" w:date="2025-08-19T14:48:00Z" w16du:dateUtc="2025-08-19T04:48:00Z">
        <w:r w:rsidDel="00F66863">
          <w:rPr>
            <w:i/>
            <w:spacing w:val="-4"/>
            <w:sz w:val="24"/>
          </w:rPr>
          <w:delText xml:space="preserve"> </w:delText>
        </w:r>
        <w:r w:rsidDel="00F66863">
          <w:rPr>
            <w:sz w:val="24"/>
          </w:rPr>
          <w:delText>recognises</w:delText>
        </w:r>
        <w:r w:rsidDel="00F66863">
          <w:rPr>
            <w:spacing w:val="-3"/>
            <w:sz w:val="24"/>
          </w:rPr>
          <w:delText xml:space="preserve"> </w:delText>
        </w:r>
        <w:r w:rsidDel="00F66863">
          <w:rPr>
            <w:spacing w:val="-4"/>
            <w:sz w:val="24"/>
          </w:rPr>
          <w:delText>that</w:delText>
        </w:r>
      </w:del>
      <w:r>
        <w:rPr>
          <w:spacing w:val="-4"/>
          <w:sz w:val="24"/>
        </w:rPr>
        <w:t>:</w:t>
      </w:r>
    </w:p>
    <w:p w14:paraId="294D6D8E" w14:textId="77777777" w:rsidR="00F66863" w:rsidRDefault="00F66863" w:rsidP="00F66863">
      <w:pPr>
        <w:pStyle w:val="ListParagraph"/>
        <w:numPr>
          <w:ilvl w:val="1"/>
          <w:numId w:val="1"/>
        </w:numPr>
        <w:rPr>
          <w:ins w:id="130" w:author="Abercrombie, Kerrie" w:date="2025-08-19T14:48:00Z" w16du:dateUtc="2025-08-19T04:48:00Z"/>
          <w:sz w:val="24"/>
        </w:rPr>
      </w:pPr>
      <w:ins w:id="131" w:author="Abercrombie, Kerrie" w:date="2025-08-19T14:48:00Z" w16du:dateUtc="2025-08-19T04:48:00Z">
        <w:r w:rsidRPr="00F66863">
          <w:rPr>
            <w:sz w:val="24"/>
          </w:rPr>
          <w:lastRenderedPageBreak/>
          <w:t>Recognizes IALA as an important contributor to IMO's role and responsibilities relating to VTS through publishing standards and associated recommendations, guidelines and model courses specifically related to the establishment and operation of VTS to contribute to achieving worldwide harmonization of VTS.</w:t>
        </w:r>
      </w:ins>
    </w:p>
    <w:p w14:paraId="368C03C4" w14:textId="77777777" w:rsidR="00F66863" w:rsidRPr="00D86BD2" w:rsidRDefault="00F66863" w:rsidP="00F66863">
      <w:pPr>
        <w:pStyle w:val="ListParagraph"/>
        <w:numPr>
          <w:ilvl w:val="1"/>
          <w:numId w:val="1"/>
        </w:numPr>
        <w:rPr>
          <w:ins w:id="132" w:author="Abercrombie, Kerrie" w:date="2025-08-19T14:48:00Z" w16du:dateUtc="2025-08-19T04:48:00Z"/>
          <w:sz w:val="24"/>
        </w:rPr>
        <w:pPrChange w:id="133" w:author="Abercrombie, Kerrie" w:date="2025-08-19T14:49:00Z" w16du:dateUtc="2025-08-19T04:49:00Z">
          <w:pPr>
            <w:pStyle w:val="ListParagraph"/>
            <w:numPr>
              <w:numId w:val="1"/>
            </w:numPr>
            <w:tabs>
              <w:tab w:val="left" w:pos="2226"/>
              <w:tab w:val="left" w:pos="2227"/>
            </w:tabs>
            <w:spacing w:before="118"/>
            <w:ind w:left="1797" w:right="928"/>
          </w:pPr>
        </w:pPrChange>
      </w:pPr>
      <w:ins w:id="134" w:author="Abercrombie, Kerrie" w:date="2025-08-19T14:48:00Z" w16du:dateUtc="2025-08-19T04:48:00Z">
        <w:r>
          <w:rPr>
            <w:sz w:val="24"/>
          </w:rPr>
          <w:t>States that t</w:t>
        </w:r>
        <w:r w:rsidRPr="00D86BD2">
          <w:rPr>
            <w:sz w:val="24"/>
          </w:rPr>
          <w:t>he competent authority for VTS should:</w:t>
        </w:r>
      </w:ins>
    </w:p>
    <w:p w14:paraId="6B1E0C21" w14:textId="5F1D8423" w:rsidR="00F66863" w:rsidRPr="00F66863" w:rsidRDefault="00F66863" w:rsidP="00F66863">
      <w:pPr>
        <w:tabs>
          <w:tab w:val="left" w:pos="2226"/>
          <w:tab w:val="left" w:pos="2227"/>
        </w:tabs>
        <w:spacing w:before="118"/>
        <w:ind w:left="2226" w:right="928"/>
        <w:rPr>
          <w:ins w:id="135" w:author="Abercrombie, Kerrie" w:date="2025-08-19T14:48:00Z" w16du:dateUtc="2025-08-19T04:48:00Z"/>
          <w:i/>
          <w:iCs/>
          <w:sz w:val="24"/>
          <w:rPrChange w:id="136" w:author="Abercrombie, Kerrie" w:date="2025-08-19T14:49:00Z" w16du:dateUtc="2025-08-19T04:49:00Z">
            <w:rPr>
              <w:ins w:id="137" w:author="Abercrombie, Kerrie" w:date="2025-08-19T14:48:00Z" w16du:dateUtc="2025-08-19T04:48:00Z"/>
            </w:rPr>
          </w:rPrChange>
        </w:rPr>
        <w:pPrChange w:id="138" w:author="Abercrombie, Kerrie" w:date="2025-08-19T14:49:00Z" w16du:dateUtc="2025-08-19T04:49:00Z">
          <w:pPr>
            <w:pStyle w:val="ListParagraph"/>
            <w:numPr>
              <w:ilvl w:val="1"/>
              <w:numId w:val="1"/>
            </w:numPr>
            <w:ind w:left="2228" w:hanging="431"/>
          </w:pPr>
        </w:pPrChange>
      </w:pPr>
      <w:ins w:id="139" w:author="Abercrombie, Kerrie" w:date="2025-08-19T14:48:00Z" w16du:dateUtc="2025-08-19T04:48:00Z">
        <w:r>
          <w:rPr>
            <w:i/>
            <w:iCs/>
            <w:sz w:val="24"/>
          </w:rPr>
          <w:t>‘</w:t>
        </w:r>
        <w:r w:rsidRPr="00DE6350">
          <w:rPr>
            <w:i/>
            <w:iCs/>
            <w:sz w:val="24"/>
          </w:rPr>
          <w:t>Establish a regulatory framework for establishing and operating VTS in accordance with relevant international conventions and IMO instruments, IALA standards and national law</w:t>
        </w:r>
        <w:r>
          <w:rPr>
            <w:i/>
            <w:iCs/>
            <w:sz w:val="24"/>
          </w:rPr>
          <w:t>.</w:t>
        </w:r>
      </w:ins>
    </w:p>
    <w:p w14:paraId="4CDD78FC" w14:textId="350F0038" w:rsidR="00A44450" w:rsidDel="00F66863" w:rsidRDefault="00000000">
      <w:pPr>
        <w:pStyle w:val="ListParagraph"/>
        <w:numPr>
          <w:ilvl w:val="1"/>
          <w:numId w:val="1"/>
        </w:numPr>
        <w:tabs>
          <w:tab w:val="left" w:pos="2227"/>
          <w:tab w:val="left" w:pos="2228"/>
        </w:tabs>
        <w:spacing w:before="123"/>
        <w:ind w:left="2227" w:right="814" w:hanging="428"/>
        <w:rPr>
          <w:del w:id="140" w:author="Abercrombie, Kerrie" w:date="2025-08-19T14:49:00Z" w16du:dateUtc="2025-08-19T04:49:00Z"/>
          <w:sz w:val="24"/>
        </w:rPr>
      </w:pPr>
      <w:del w:id="141" w:author="Abercrombie, Kerrie" w:date="2025-08-19T14:49:00Z" w16du:dateUtc="2025-08-19T04:49:00Z">
        <w:r w:rsidDel="00F66863">
          <w:rPr>
            <w:sz w:val="24"/>
          </w:rPr>
          <w:delText>The level of safety and efficiency in the movement of maritime traffic within an area covered</w:delText>
        </w:r>
        <w:r w:rsidDel="00F66863">
          <w:rPr>
            <w:spacing w:val="-3"/>
            <w:sz w:val="24"/>
          </w:rPr>
          <w:delText xml:space="preserve"> </w:delText>
        </w:r>
        <w:r w:rsidDel="00F66863">
          <w:rPr>
            <w:sz w:val="24"/>
          </w:rPr>
          <w:delText>by</w:delText>
        </w:r>
        <w:r w:rsidDel="00F66863">
          <w:rPr>
            <w:spacing w:val="-3"/>
            <w:sz w:val="24"/>
          </w:rPr>
          <w:delText xml:space="preserve"> </w:delText>
        </w:r>
        <w:r w:rsidDel="00F66863">
          <w:rPr>
            <w:sz w:val="24"/>
          </w:rPr>
          <w:delText>vessel</w:delText>
        </w:r>
        <w:r w:rsidDel="00F66863">
          <w:rPr>
            <w:spacing w:val="-4"/>
            <w:sz w:val="24"/>
          </w:rPr>
          <w:delText xml:space="preserve"> </w:delText>
        </w:r>
        <w:r w:rsidDel="00F66863">
          <w:rPr>
            <w:sz w:val="24"/>
          </w:rPr>
          <w:delText>traffic</w:delText>
        </w:r>
        <w:r w:rsidDel="00F66863">
          <w:rPr>
            <w:spacing w:val="-3"/>
            <w:sz w:val="24"/>
          </w:rPr>
          <w:delText xml:space="preserve"> </w:delText>
        </w:r>
        <w:r w:rsidDel="00F66863">
          <w:rPr>
            <w:sz w:val="24"/>
          </w:rPr>
          <w:delText>services</w:delText>
        </w:r>
        <w:r w:rsidDel="00F66863">
          <w:rPr>
            <w:spacing w:val="-3"/>
            <w:sz w:val="24"/>
          </w:rPr>
          <w:delText xml:space="preserve"> </w:delText>
        </w:r>
        <w:r w:rsidDel="00F66863">
          <w:rPr>
            <w:sz w:val="24"/>
          </w:rPr>
          <w:delText>is</w:delText>
        </w:r>
        <w:r w:rsidDel="00F66863">
          <w:rPr>
            <w:spacing w:val="-3"/>
            <w:sz w:val="24"/>
          </w:rPr>
          <w:delText xml:space="preserve"> </w:delText>
        </w:r>
        <w:r w:rsidDel="00F66863">
          <w:rPr>
            <w:sz w:val="24"/>
          </w:rPr>
          <w:delText>dependent</w:delText>
        </w:r>
        <w:r w:rsidDel="00F66863">
          <w:rPr>
            <w:spacing w:val="-5"/>
            <w:sz w:val="24"/>
          </w:rPr>
          <w:delText xml:space="preserve"> </w:delText>
        </w:r>
        <w:r w:rsidDel="00F66863">
          <w:rPr>
            <w:sz w:val="24"/>
          </w:rPr>
          <w:delText>upon</w:delText>
        </w:r>
        <w:r w:rsidDel="00F66863">
          <w:rPr>
            <w:spacing w:val="-3"/>
            <w:sz w:val="24"/>
          </w:rPr>
          <w:delText xml:space="preserve"> </w:delText>
        </w:r>
        <w:r w:rsidDel="00F66863">
          <w:rPr>
            <w:sz w:val="24"/>
          </w:rPr>
          <w:delText>close</w:delText>
        </w:r>
        <w:r w:rsidDel="00F66863">
          <w:rPr>
            <w:spacing w:val="-1"/>
            <w:sz w:val="24"/>
          </w:rPr>
          <w:delText xml:space="preserve"> </w:delText>
        </w:r>
        <w:r w:rsidDel="00F66863">
          <w:rPr>
            <w:sz w:val="24"/>
          </w:rPr>
          <w:delText>cooperation</w:delText>
        </w:r>
        <w:r w:rsidDel="00F66863">
          <w:rPr>
            <w:spacing w:val="-3"/>
            <w:sz w:val="24"/>
          </w:rPr>
          <w:delText xml:space="preserve"> </w:delText>
        </w:r>
        <w:r w:rsidDel="00F66863">
          <w:rPr>
            <w:sz w:val="24"/>
          </w:rPr>
          <w:delText>between</w:delText>
        </w:r>
        <w:r w:rsidDel="00F66863">
          <w:rPr>
            <w:spacing w:val="-3"/>
            <w:sz w:val="24"/>
          </w:rPr>
          <w:delText xml:space="preserve"> </w:delText>
        </w:r>
        <w:r w:rsidDel="00F66863">
          <w:rPr>
            <w:sz w:val="24"/>
          </w:rPr>
          <w:delText>those operating the vessel traffic services and participating ships.</w:delText>
        </w:r>
      </w:del>
    </w:p>
    <w:p w14:paraId="6777432C" w14:textId="2BDF50BB" w:rsidR="00A44450" w:rsidDel="00F66863" w:rsidRDefault="00000000">
      <w:pPr>
        <w:pStyle w:val="ListParagraph"/>
        <w:numPr>
          <w:ilvl w:val="1"/>
          <w:numId w:val="1"/>
        </w:numPr>
        <w:tabs>
          <w:tab w:val="left" w:pos="2226"/>
          <w:tab w:val="left" w:pos="2227"/>
        </w:tabs>
        <w:spacing w:before="118"/>
        <w:ind w:left="2226" w:right="928" w:hanging="428"/>
        <w:rPr>
          <w:del w:id="142" w:author="Abercrombie, Kerrie" w:date="2025-08-19T14:49:00Z" w16du:dateUtc="2025-08-19T04:49:00Z"/>
          <w:sz w:val="24"/>
        </w:rPr>
      </w:pPr>
      <w:del w:id="143" w:author="Abercrombie, Kerrie" w:date="2025-08-19T14:49:00Z" w16du:dateUtc="2025-08-19T04:49:00Z">
        <w:r w:rsidDel="00F66863">
          <w:rPr>
            <w:sz w:val="24"/>
          </w:rPr>
          <w:delText>The</w:delText>
        </w:r>
        <w:r w:rsidDel="00F66863">
          <w:rPr>
            <w:spacing w:val="-2"/>
            <w:sz w:val="24"/>
          </w:rPr>
          <w:delText xml:space="preserve"> </w:delText>
        </w:r>
        <w:r w:rsidDel="00F66863">
          <w:rPr>
            <w:sz w:val="24"/>
          </w:rPr>
          <w:delText>use</w:delText>
        </w:r>
        <w:r w:rsidDel="00F66863">
          <w:rPr>
            <w:spacing w:val="-5"/>
            <w:sz w:val="24"/>
          </w:rPr>
          <w:delText xml:space="preserve"> </w:delText>
        </w:r>
        <w:r w:rsidDel="00F66863">
          <w:rPr>
            <w:sz w:val="24"/>
          </w:rPr>
          <w:delText>of</w:delText>
        </w:r>
        <w:r w:rsidDel="00F66863">
          <w:rPr>
            <w:spacing w:val="-4"/>
            <w:sz w:val="24"/>
          </w:rPr>
          <w:delText xml:space="preserve"> </w:delText>
        </w:r>
        <w:r w:rsidDel="00F66863">
          <w:rPr>
            <w:sz w:val="24"/>
          </w:rPr>
          <w:delText>differing</w:delText>
        </w:r>
        <w:r w:rsidDel="00F66863">
          <w:rPr>
            <w:spacing w:val="-7"/>
            <w:sz w:val="24"/>
          </w:rPr>
          <w:delText xml:space="preserve"> </w:delText>
        </w:r>
        <w:r w:rsidDel="00F66863">
          <w:rPr>
            <w:sz w:val="24"/>
          </w:rPr>
          <w:delText>procedures</w:delText>
        </w:r>
        <w:r w:rsidDel="00F66863">
          <w:rPr>
            <w:spacing w:val="-1"/>
            <w:sz w:val="24"/>
          </w:rPr>
          <w:delText xml:space="preserve"> </w:delText>
        </w:r>
        <w:r w:rsidDel="00F66863">
          <w:rPr>
            <w:sz w:val="24"/>
          </w:rPr>
          <w:delText>may</w:delText>
        </w:r>
        <w:r w:rsidDel="00F66863">
          <w:rPr>
            <w:spacing w:val="-6"/>
            <w:sz w:val="24"/>
          </w:rPr>
          <w:delText xml:space="preserve"> </w:delText>
        </w:r>
        <w:r w:rsidDel="00F66863">
          <w:rPr>
            <w:sz w:val="24"/>
          </w:rPr>
          <w:delText>cause</w:delText>
        </w:r>
        <w:r w:rsidDel="00F66863">
          <w:rPr>
            <w:spacing w:val="-2"/>
            <w:sz w:val="24"/>
          </w:rPr>
          <w:delText xml:space="preserve"> </w:delText>
        </w:r>
        <w:r w:rsidDel="00F66863">
          <w:rPr>
            <w:sz w:val="24"/>
          </w:rPr>
          <w:delText>confusion</w:delText>
        </w:r>
        <w:r w:rsidDel="00F66863">
          <w:rPr>
            <w:spacing w:val="-1"/>
            <w:sz w:val="24"/>
          </w:rPr>
          <w:delText xml:space="preserve"> </w:delText>
        </w:r>
        <w:r w:rsidDel="00F66863">
          <w:rPr>
            <w:sz w:val="24"/>
          </w:rPr>
          <w:delText>to</w:delText>
        </w:r>
        <w:r w:rsidDel="00F66863">
          <w:rPr>
            <w:spacing w:val="-1"/>
            <w:sz w:val="24"/>
          </w:rPr>
          <w:delText xml:space="preserve"> </w:delText>
        </w:r>
        <w:r w:rsidDel="00F66863">
          <w:rPr>
            <w:sz w:val="24"/>
          </w:rPr>
          <w:delText>ship masters,</w:delText>
        </w:r>
        <w:r w:rsidDel="00F66863">
          <w:rPr>
            <w:spacing w:val="-3"/>
            <w:sz w:val="24"/>
          </w:rPr>
          <w:delText xml:space="preserve"> </w:delText>
        </w:r>
        <w:r w:rsidDel="00F66863">
          <w:rPr>
            <w:sz w:val="24"/>
          </w:rPr>
          <w:delText>and</w:delText>
        </w:r>
        <w:r w:rsidDel="00F66863">
          <w:rPr>
            <w:spacing w:val="-4"/>
            <w:sz w:val="24"/>
          </w:rPr>
          <w:delText xml:space="preserve"> </w:delText>
        </w:r>
        <w:r w:rsidDel="00F66863">
          <w:rPr>
            <w:sz w:val="24"/>
          </w:rPr>
          <w:delText>that</w:delText>
        </w:r>
        <w:r w:rsidDel="00F66863">
          <w:rPr>
            <w:spacing w:val="-6"/>
            <w:sz w:val="24"/>
          </w:rPr>
          <w:delText xml:space="preserve"> </w:delText>
        </w:r>
        <w:r w:rsidDel="00F66863">
          <w:rPr>
            <w:sz w:val="24"/>
          </w:rPr>
          <w:delText>vessel traffic services should be established and operated in a harmonized manner and in accordance with internationally approved guidelines.</w:delText>
        </w:r>
      </w:del>
    </w:p>
    <w:p w14:paraId="789C856A" w14:textId="59D70478" w:rsidR="00A44450" w:rsidRPr="00947EBE" w:rsidRDefault="00000000" w:rsidP="00947EBE">
      <w:pPr>
        <w:pStyle w:val="ListParagraph"/>
        <w:numPr>
          <w:ilvl w:val="0"/>
          <w:numId w:val="1"/>
        </w:numPr>
        <w:tabs>
          <w:tab w:val="left" w:pos="1798"/>
          <w:tab w:val="left" w:pos="1799"/>
        </w:tabs>
        <w:spacing w:before="51"/>
        <w:ind w:left="1800" w:right="563"/>
        <w:rPr>
          <w:sz w:val="24"/>
          <w:szCs w:val="24"/>
        </w:rPr>
      </w:pPr>
      <w:r>
        <w:rPr>
          <w:sz w:val="24"/>
        </w:rPr>
        <w:t>The</w:t>
      </w:r>
      <w:r w:rsidRPr="00947EBE">
        <w:rPr>
          <w:spacing w:val="-1"/>
          <w:sz w:val="24"/>
        </w:rPr>
        <w:t xml:space="preserve"> </w:t>
      </w:r>
      <w:r>
        <w:rPr>
          <w:sz w:val="24"/>
        </w:rPr>
        <w:t>level</w:t>
      </w:r>
      <w:r w:rsidRPr="00947EBE">
        <w:rPr>
          <w:spacing w:val="-5"/>
          <w:sz w:val="24"/>
        </w:rPr>
        <w:t xml:space="preserve"> </w:t>
      </w:r>
      <w:r>
        <w:rPr>
          <w:sz w:val="24"/>
        </w:rPr>
        <w:t>of</w:t>
      </w:r>
      <w:r w:rsidRPr="00947EBE">
        <w:rPr>
          <w:spacing w:val="-7"/>
          <w:sz w:val="24"/>
        </w:rPr>
        <w:t xml:space="preserve"> </w:t>
      </w:r>
      <w:r>
        <w:rPr>
          <w:sz w:val="24"/>
        </w:rPr>
        <w:t>safety</w:t>
      </w:r>
      <w:r w:rsidRPr="00947EBE">
        <w:rPr>
          <w:spacing w:val="-2"/>
          <w:sz w:val="24"/>
        </w:rPr>
        <w:t xml:space="preserve"> </w:t>
      </w:r>
      <w:r>
        <w:rPr>
          <w:sz w:val="24"/>
        </w:rPr>
        <w:t>and</w:t>
      </w:r>
      <w:r w:rsidRPr="00947EBE">
        <w:rPr>
          <w:spacing w:val="-4"/>
          <w:sz w:val="24"/>
        </w:rPr>
        <w:t xml:space="preserve"> </w:t>
      </w:r>
      <w:r>
        <w:rPr>
          <w:sz w:val="24"/>
        </w:rPr>
        <w:t>efficiency</w:t>
      </w:r>
      <w:r w:rsidRPr="00947EBE">
        <w:rPr>
          <w:spacing w:val="-2"/>
          <w:sz w:val="24"/>
        </w:rPr>
        <w:t xml:space="preserve"> </w:t>
      </w:r>
      <w:r>
        <w:rPr>
          <w:sz w:val="24"/>
        </w:rPr>
        <w:t>in the</w:t>
      </w:r>
      <w:r w:rsidRPr="00947EBE">
        <w:rPr>
          <w:spacing w:val="-1"/>
          <w:sz w:val="24"/>
        </w:rPr>
        <w:t xml:space="preserve"> </w:t>
      </w:r>
      <w:r>
        <w:rPr>
          <w:sz w:val="24"/>
        </w:rPr>
        <w:t>movement</w:t>
      </w:r>
      <w:r w:rsidRPr="00947EBE">
        <w:rPr>
          <w:spacing w:val="-6"/>
          <w:sz w:val="24"/>
        </w:rPr>
        <w:t xml:space="preserve"> </w:t>
      </w:r>
      <w:r>
        <w:rPr>
          <w:sz w:val="24"/>
        </w:rPr>
        <w:t>of</w:t>
      </w:r>
      <w:r w:rsidRPr="00947EBE">
        <w:rPr>
          <w:spacing w:val="-3"/>
          <w:sz w:val="24"/>
        </w:rPr>
        <w:t xml:space="preserve"> </w:t>
      </w:r>
      <w:r>
        <w:rPr>
          <w:sz w:val="24"/>
        </w:rPr>
        <w:t>maritime</w:t>
      </w:r>
      <w:r w:rsidRPr="00947EBE">
        <w:rPr>
          <w:spacing w:val="-1"/>
          <w:sz w:val="24"/>
        </w:rPr>
        <w:t xml:space="preserve"> </w:t>
      </w:r>
      <w:r>
        <w:rPr>
          <w:sz w:val="24"/>
        </w:rPr>
        <w:t>traffic</w:t>
      </w:r>
      <w:r w:rsidRPr="00947EBE">
        <w:rPr>
          <w:spacing w:val="-3"/>
          <w:sz w:val="24"/>
        </w:rPr>
        <w:t xml:space="preserve"> </w:t>
      </w:r>
      <w:r>
        <w:rPr>
          <w:sz w:val="24"/>
        </w:rPr>
        <w:t>within an</w:t>
      </w:r>
      <w:r w:rsidRPr="00947EBE">
        <w:rPr>
          <w:spacing w:val="-4"/>
          <w:sz w:val="24"/>
        </w:rPr>
        <w:t xml:space="preserve"> </w:t>
      </w:r>
      <w:r>
        <w:rPr>
          <w:sz w:val="24"/>
        </w:rPr>
        <w:t>area</w:t>
      </w:r>
      <w:r w:rsidRPr="00947EBE">
        <w:rPr>
          <w:spacing w:val="-1"/>
          <w:sz w:val="24"/>
        </w:rPr>
        <w:t xml:space="preserve"> </w:t>
      </w:r>
      <w:r>
        <w:rPr>
          <w:sz w:val="24"/>
        </w:rPr>
        <w:t xml:space="preserve">covered by a vessel traffic service would be enhanced by ensuring that VTS communications </w:t>
      </w:r>
      <w:r w:rsidRPr="00947EBE">
        <w:rPr>
          <w:sz w:val="24"/>
          <w:szCs w:val="24"/>
        </w:rPr>
        <w:t>are</w:t>
      </w:r>
      <w:r w:rsidR="00947EBE" w:rsidRPr="00947EBE">
        <w:rPr>
          <w:sz w:val="24"/>
          <w:szCs w:val="24"/>
        </w:rPr>
        <w:t xml:space="preserve"> </w:t>
      </w:r>
      <w:r w:rsidRPr="00947EBE">
        <w:rPr>
          <w:sz w:val="24"/>
          <w:szCs w:val="24"/>
        </w:rPr>
        <w:t>harmonized</w:t>
      </w:r>
      <w:r w:rsidRPr="00947EBE">
        <w:rPr>
          <w:spacing w:val="-2"/>
          <w:sz w:val="24"/>
          <w:szCs w:val="24"/>
        </w:rPr>
        <w:t xml:space="preserve"> </w:t>
      </w:r>
      <w:r w:rsidRPr="00947EBE">
        <w:rPr>
          <w:sz w:val="24"/>
          <w:szCs w:val="24"/>
        </w:rPr>
        <w:t>through</w:t>
      </w:r>
      <w:r w:rsidRPr="00947EBE">
        <w:rPr>
          <w:spacing w:val="-2"/>
          <w:sz w:val="24"/>
          <w:szCs w:val="24"/>
        </w:rPr>
        <w:t xml:space="preserve"> </w:t>
      </w:r>
      <w:r w:rsidRPr="00947EBE">
        <w:rPr>
          <w:sz w:val="24"/>
          <w:szCs w:val="24"/>
        </w:rPr>
        <w:t>common</w:t>
      </w:r>
      <w:r w:rsidRPr="00947EBE">
        <w:rPr>
          <w:spacing w:val="-6"/>
          <w:sz w:val="24"/>
          <w:szCs w:val="24"/>
        </w:rPr>
        <w:t xml:space="preserve"> </w:t>
      </w:r>
      <w:r w:rsidRPr="00947EBE">
        <w:rPr>
          <w:sz w:val="24"/>
          <w:szCs w:val="24"/>
        </w:rPr>
        <w:t>phraseology,</w:t>
      </w:r>
      <w:r w:rsidRPr="00947EBE">
        <w:rPr>
          <w:spacing w:val="-4"/>
          <w:sz w:val="24"/>
          <w:szCs w:val="24"/>
        </w:rPr>
        <w:t xml:space="preserve"> </w:t>
      </w:r>
      <w:r w:rsidRPr="00947EBE">
        <w:rPr>
          <w:sz w:val="24"/>
          <w:szCs w:val="24"/>
        </w:rPr>
        <w:t>procedures</w:t>
      </w:r>
      <w:r w:rsidRPr="00947EBE">
        <w:rPr>
          <w:spacing w:val="-2"/>
          <w:sz w:val="24"/>
          <w:szCs w:val="24"/>
        </w:rPr>
        <w:t xml:space="preserve"> </w:t>
      </w:r>
      <w:r w:rsidRPr="00947EBE">
        <w:rPr>
          <w:sz w:val="24"/>
          <w:szCs w:val="24"/>
        </w:rPr>
        <w:t>and</w:t>
      </w:r>
      <w:r w:rsidRPr="00947EBE">
        <w:rPr>
          <w:spacing w:val="-6"/>
          <w:sz w:val="24"/>
          <w:szCs w:val="24"/>
        </w:rPr>
        <w:t xml:space="preserve"> </w:t>
      </w:r>
      <w:r w:rsidRPr="00947EBE">
        <w:rPr>
          <w:sz w:val="24"/>
          <w:szCs w:val="24"/>
        </w:rPr>
        <w:t>technology</w:t>
      </w:r>
      <w:r w:rsidRPr="00947EBE">
        <w:rPr>
          <w:spacing w:val="-4"/>
          <w:sz w:val="24"/>
          <w:szCs w:val="24"/>
        </w:rPr>
        <w:t xml:space="preserve"> </w:t>
      </w:r>
      <w:r w:rsidRPr="00947EBE">
        <w:rPr>
          <w:sz w:val="24"/>
          <w:szCs w:val="24"/>
        </w:rPr>
        <w:t>for</w:t>
      </w:r>
      <w:r w:rsidRPr="00947EBE">
        <w:rPr>
          <w:spacing w:val="-3"/>
          <w:sz w:val="24"/>
          <w:szCs w:val="24"/>
        </w:rPr>
        <w:t xml:space="preserve"> </w:t>
      </w:r>
      <w:r w:rsidRPr="00947EBE">
        <w:rPr>
          <w:sz w:val="24"/>
          <w:szCs w:val="24"/>
        </w:rPr>
        <w:t>the</w:t>
      </w:r>
      <w:r w:rsidRPr="00947EBE">
        <w:rPr>
          <w:spacing w:val="-3"/>
          <w:sz w:val="24"/>
          <w:szCs w:val="24"/>
        </w:rPr>
        <w:t xml:space="preserve"> </w:t>
      </w:r>
      <w:r w:rsidRPr="00947EBE">
        <w:rPr>
          <w:sz w:val="24"/>
          <w:szCs w:val="24"/>
        </w:rPr>
        <w:t>delivery</w:t>
      </w:r>
      <w:r w:rsidRPr="00947EBE">
        <w:rPr>
          <w:spacing w:val="-4"/>
          <w:sz w:val="24"/>
          <w:szCs w:val="24"/>
        </w:rPr>
        <w:t xml:space="preserve"> </w:t>
      </w:r>
      <w:r w:rsidRPr="00947EBE">
        <w:rPr>
          <w:sz w:val="24"/>
          <w:szCs w:val="24"/>
        </w:rPr>
        <w:t>of precise,</w:t>
      </w:r>
      <w:r w:rsidRPr="00947EBE">
        <w:rPr>
          <w:spacing w:val="-1"/>
          <w:sz w:val="24"/>
          <w:szCs w:val="24"/>
        </w:rPr>
        <w:t xml:space="preserve"> </w:t>
      </w:r>
      <w:r w:rsidRPr="00947EBE">
        <w:rPr>
          <w:sz w:val="24"/>
          <w:szCs w:val="24"/>
        </w:rPr>
        <w:t>simple and unambiguous communications to the bridge team</w:t>
      </w:r>
      <w:r w:rsidRPr="00947EBE">
        <w:rPr>
          <w:spacing w:val="-1"/>
          <w:sz w:val="24"/>
          <w:szCs w:val="24"/>
        </w:rPr>
        <w:t xml:space="preserve"> </w:t>
      </w:r>
      <w:r w:rsidRPr="00947EBE">
        <w:rPr>
          <w:sz w:val="24"/>
          <w:szCs w:val="24"/>
        </w:rPr>
        <w:t>and allied services.</w:t>
      </w:r>
    </w:p>
    <w:p w14:paraId="27B72C72" w14:textId="77777777" w:rsidR="00A44450" w:rsidRDefault="00000000">
      <w:pPr>
        <w:spacing w:before="119"/>
        <w:ind w:left="1235"/>
        <w:rPr>
          <w:sz w:val="24"/>
        </w:rPr>
      </w:pPr>
      <w:r>
        <w:rPr>
          <w:b/>
          <w:sz w:val="24"/>
        </w:rPr>
        <w:t>CONSIDERING</w:t>
      </w:r>
      <w:r>
        <w:rPr>
          <w:b/>
          <w:spacing w:val="-8"/>
          <w:sz w:val="24"/>
        </w:rPr>
        <w:t xml:space="preserve"> </w:t>
      </w:r>
      <w:r>
        <w:rPr>
          <w:sz w:val="24"/>
        </w:rPr>
        <w:t>the</w:t>
      </w:r>
      <w:r>
        <w:rPr>
          <w:spacing w:val="-3"/>
          <w:sz w:val="24"/>
        </w:rPr>
        <w:t xml:space="preserve"> </w:t>
      </w:r>
      <w:r>
        <w:rPr>
          <w:sz w:val="24"/>
        </w:rPr>
        <w:t>proposals</w:t>
      </w:r>
      <w:r>
        <w:rPr>
          <w:spacing w:val="-2"/>
          <w:sz w:val="24"/>
        </w:rPr>
        <w:t xml:space="preserve"> </w:t>
      </w:r>
      <w:r>
        <w:rPr>
          <w:sz w:val="24"/>
        </w:rPr>
        <w:t>of</w:t>
      </w:r>
      <w:r>
        <w:rPr>
          <w:spacing w:val="-2"/>
          <w:sz w:val="24"/>
        </w:rPr>
        <w:t xml:space="preserve"> </w:t>
      </w:r>
      <w:r>
        <w:rPr>
          <w:sz w:val="24"/>
        </w:rPr>
        <w:t>the</w:t>
      </w:r>
      <w:r>
        <w:rPr>
          <w:spacing w:val="-3"/>
          <w:sz w:val="24"/>
        </w:rPr>
        <w:t xml:space="preserve"> </w:t>
      </w:r>
      <w:r>
        <w:rPr>
          <w:sz w:val="24"/>
        </w:rPr>
        <w:t>VTS</w:t>
      </w:r>
      <w:r>
        <w:rPr>
          <w:spacing w:val="3"/>
          <w:sz w:val="24"/>
        </w:rPr>
        <w:t xml:space="preserve"> </w:t>
      </w:r>
      <w:r>
        <w:rPr>
          <w:spacing w:val="-2"/>
          <w:sz w:val="24"/>
        </w:rPr>
        <w:t>Committee.</w:t>
      </w:r>
    </w:p>
    <w:p w14:paraId="3930D6E0" w14:textId="77777777" w:rsidR="00A44450" w:rsidRDefault="00000000">
      <w:pPr>
        <w:spacing w:before="119"/>
        <w:ind w:left="1235"/>
        <w:rPr>
          <w:i/>
          <w:sz w:val="24"/>
        </w:rPr>
      </w:pPr>
      <w:r>
        <w:rPr>
          <w:b/>
          <w:sz w:val="24"/>
        </w:rPr>
        <w:t>ADOPTS</w:t>
      </w:r>
      <w:r>
        <w:rPr>
          <w:b/>
          <w:spacing w:val="-5"/>
          <w:sz w:val="24"/>
        </w:rPr>
        <w:t xml:space="preserve"> </w:t>
      </w:r>
      <w:r>
        <w:rPr>
          <w:sz w:val="24"/>
        </w:rPr>
        <w:t>Recommendation</w:t>
      </w:r>
      <w:r>
        <w:rPr>
          <w:spacing w:val="-4"/>
          <w:sz w:val="24"/>
        </w:rPr>
        <w:t xml:space="preserve"> </w:t>
      </w:r>
      <w:r>
        <w:rPr>
          <w:i/>
          <w:sz w:val="24"/>
        </w:rPr>
        <w:t>R1012</w:t>
      </w:r>
      <w:r>
        <w:rPr>
          <w:i/>
          <w:spacing w:val="-3"/>
          <w:sz w:val="24"/>
        </w:rPr>
        <w:t xml:space="preserve"> </w:t>
      </w:r>
      <w:r>
        <w:rPr>
          <w:i/>
          <w:sz w:val="24"/>
        </w:rPr>
        <w:t>on</w:t>
      </w:r>
      <w:r>
        <w:rPr>
          <w:i/>
          <w:spacing w:val="-1"/>
          <w:sz w:val="24"/>
        </w:rPr>
        <w:t xml:space="preserve"> </w:t>
      </w:r>
      <w:r>
        <w:rPr>
          <w:i/>
          <w:sz w:val="24"/>
        </w:rPr>
        <w:t>VTS</w:t>
      </w:r>
      <w:r>
        <w:rPr>
          <w:i/>
          <w:spacing w:val="-2"/>
          <w:sz w:val="24"/>
        </w:rPr>
        <w:t xml:space="preserve"> Communications.</w:t>
      </w:r>
    </w:p>
    <w:p w14:paraId="21B01177" w14:textId="77777777" w:rsidR="00A44450" w:rsidRDefault="00000000">
      <w:pPr>
        <w:pStyle w:val="BodyText"/>
        <w:spacing w:before="123"/>
        <w:ind w:left="1235" w:right="563"/>
      </w:pPr>
      <w:r>
        <w:rPr>
          <w:b/>
        </w:rPr>
        <w:t xml:space="preserve">RECOMMENDS </w:t>
      </w:r>
      <w:r>
        <w:t>that competent authorities and VTS providers contribute to precise and unambiguous</w:t>
      </w:r>
      <w:r>
        <w:rPr>
          <w:spacing w:val="-2"/>
        </w:rPr>
        <w:t xml:space="preserve"> </w:t>
      </w:r>
      <w:r>
        <w:t>communications</w:t>
      </w:r>
      <w:r>
        <w:rPr>
          <w:spacing w:val="-1"/>
        </w:rPr>
        <w:t xml:space="preserve"> </w:t>
      </w:r>
      <w:r>
        <w:t>with</w:t>
      </w:r>
      <w:r>
        <w:rPr>
          <w:spacing w:val="-2"/>
        </w:rPr>
        <w:t xml:space="preserve"> </w:t>
      </w:r>
      <w:r>
        <w:t>the</w:t>
      </w:r>
      <w:r>
        <w:rPr>
          <w:spacing w:val="-3"/>
        </w:rPr>
        <w:t xml:space="preserve"> </w:t>
      </w:r>
      <w:r>
        <w:t>traffic</w:t>
      </w:r>
      <w:r>
        <w:rPr>
          <w:spacing w:val="-5"/>
        </w:rPr>
        <w:t xml:space="preserve"> </w:t>
      </w:r>
      <w:r>
        <w:t>by</w:t>
      </w:r>
      <w:r>
        <w:rPr>
          <w:spacing w:val="-5"/>
        </w:rPr>
        <w:t xml:space="preserve"> </w:t>
      </w:r>
      <w:r>
        <w:t>implementing</w:t>
      </w:r>
      <w:r>
        <w:rPr>
          <w:spacing w:val="-9"/>
        </w:rPr>
        <w:t xml:space="preserve"> </w:t>
      </w:r>
      <w:r>
        <w:t>harmonized</w:t>
      </w:r>
      <w:r>
        <w:rPr>
          <w:spacing w:val="-6"/>
        </w:rPr>
        <w:t xml:space="preserve"> </w:t>
      </w:r>
      <w:r>
        <w:t>and</w:t>
      </w:r>
      <w:r>
        <w:rPr>
          <w:spacing w:val="-6"/>
        </w:rPr>
        <w:t xml:space="preserve"> </w:t>
      </w:r>
      <w:r>
        <w:t>standardized procedures and technology.</w:t>
      </w:r>
    </w:p>
    <w:p w14:paraId="7A9ABDA5" w14:textId="77777777" w:rsidR="00A44450" w:rsidRDefault="00000000">
      <w:pPr>
        <w:pStyle w:val="BodyText"/>
        <w:spacing w:before="117" w:line="242" w:lineRule="auto"/>
        <w:ind w:left="1236" w:right="563" w:hanging="1"/>
      </w:pPr>
      <w:r>
        <w:rPr>
          <w:b/>
        </w:rPr>
        <w:t>INVITES</w:t>
      </w:r>
      <w:r>
        <w:rPr>
          <w:b/>
          <w:spacing w:val="-4"/>
        </w:rPr>
        <w:t xml:space="preserve"> </w:t>
      </w:r>
      <w:r>
        <w:t>Members</w:t>
      </w:r>
      <w:r>
        <w:rPr>
          <w:spacing w:val="-4"/>
        </w:rPr>
        <w:t xml:space="preserve"> </w:t>
      </w:r>
      <w:r>
        <w:t>and</w:t>
      </w:r>
      <w:r>
        <w:rPr>
          <w:spacing w:val="-1"/>
        </w:rPr>
        <w:t xml:space="preserve"> </w:t>
      </w:r>
      <w:r>
        <w:t>competent</w:t>
      </w:r>
      <w:r>
        <w:rPr>
          <w:spacing w:val="-3"/>
        </w:rPr>
        <w:t xml:space="preserve"> </w:t>
      </w:r>
      <w:r>
        <w:t>authorities</w:t>
      </w:r>
      <w:r>
        <w:rPr>
          <w:spacing w:val="-1"/>
        </w:rPr>
        <w:t xml:space="preserve"> </w:t>
      </w:r>
      <w:r>
        <w:t>for</w:t>
      </w:r>
      <w:r>
        <w:rPr>
          <w:spacing w:val="-6"/>
        </w:rPr>
        <w:t xml:space="preserve"> </w:t>
      </w:r>
      <w:r>
        <w:t>Vessel</w:t>
      </w:r>
      <w:r>
        <w:rPr>
          <w:spacing w:val="-5"/>
        </w:rPr>
        <w:t xml:space="preserve"> </w:t>
      </w:r>
      <w:r>
        <w:t>Traffic</w:t>
      </w:r>
      <w:r>
        <w:rPr>
          <w:spacing w:val="-4"/>
        </w:rPr>
        <w:t xml:space="preserve"> </w:t>
      </w:r>
      <w:r>
        <w:t>Services</w:t>
      </w:r>
      <w:r>
        <w:rPr>
          <w:spacing w:val="-1"/>
        </w:rPr>
        <w:t xml:space="preserve"> </w:t>
      </w:r>
      <w:r>
        <w:t>to</w:t>
      </w:r>
      <w:r>
        <w:rPr>
          <w:spacing w:val="-4"/>
        </w:rPr>
        <w:t xml:space="preserve"> </w:t>
      </w:r>
      <w:r>
        <w:t>implement</w:t>
      </w:r>
      <w:r>
        <w:rPr>
          <w:spacing w:val="-3"/>
        </w:rPr>
        <w:t xml:space="preserve"> </w:t>
      </w:r>
      <w:r>
        <w:t>the provisions</w:t>
      </w:r>
      <w:r>
        <w:rPr>
          <w:spacing w:val="-7"/>
        </w:rPr>
        <w:t xml:space="preserve"> </w:t>
      </w:r>
      <w:r>
        <w:t>of</w:t>
      </w:r>
      <w:r>
        <w:rPr>
          <w:spacing w:val="-4"/>
        </w:rPr>
        <w:t xml:space="preserve"> </w:t>
      </w:r>
      <w:r>
        <w:t>the</w:t>
      </w:r>
      <w:r>
        <w:rPr>
          <w:spacing w:val="-2"/>
        </w:rPr>
        <w:t xml:space="preserve"> </w:t>
      </w:r>
      <w:r>
        <w:t>Recommendation</w:t>
      </w:r>
      <w:r>
        <w:rPr>
          <w:spacing w:val="-5"/>
        </w:rPr>
        <w:t xml:space="preserve"> </w:t>
      </w:r>
      <w:r>
        <w:t>and its</w:t>
      </w:r>
      <w:r>
        <w:rPr>
          <w:spacing w:val="-1"/>
        </w:rPr>
        <w:t xml:space="preserve"> </w:t>
      </w:r>
      <w:r>
        <w:t>associated</w:t>
      </w:r>
      <w:r>
        <w:rPr>
          <w:spacing w:val="-5"/>
        </w:rPr>
        <w:t xml:space="preserve"> </w:t>
      </w:r>
      <w:r>
        <w:t>guidelines</w:t>
      </w:r>
      <w:r>
        <w:rPr>
          <w:spacing w:val="-5"/>
        </w:rPr>
        <w:t xml:space="preserve"> </w:t>
      </w:r>
      <w:r>
        <w:t>on</w:t>
      </w:r>
      <w:r>
        <w:rPr>
          <w:spacing w:val="-1"/>
        </w:rPr>
        <w:t xml:space="preserve"> </w:t>
      </w:r>
      <w:r>
        <w:t>VTS</w:t>
      </w:r>
      <w:r>
        <w:rPr>
          <w:spacing w:val="-4"/>
        </w:rPr>
        <w:t xml:space="preserve"> </w:t>
      </w:r>
      <w:r>
        <w:rPr>
          <w:spacing w:val="-2"/>
        </w:rPr>
        <w:t>communications.</w:t>
      </w:r>
    </w:p>
    <w:p w14:paraId="1D6A64B8" w14:textId="77777777" w:rsidR="00A44450" w:rsidRDefault="00000000">
      <w:pPr>
        <w:pStyle w:val="BodyText"/>
        <w:spacing w:before="116"/>
        <w:ind w:left="1235" w:right="563"/>
      </w:pPr>
      <w:r>
        <w:rPr>
          <w:b/>
        </w:rPr>
        <w:t>REQUESTS</w:t>
      </w:r>
      <w:r>
        <w:rPr>
          <w:b/>
          <w:spacing w:val="-1"/>
        </w:rPr>
        <w:t xml:space="preserve"> </w:t>
      </w:r>
      <w:r>
        <w:t>the Vessel Traffic</w:t>
      </w:r>
      <w:r>
        <w:rPr>
          <w:spacing w:val="-5"/>
        </w:rPr>
        <w:t xml:space="preserve"> </w:t>
      </w:r>
      <w:r>
        <w:t>Services</w:t>
      </w:r>
      <w:r>
        <w:rPr>
          <w:spacing w:val="-2"/>
        </w:rPr>
        <w:t xml:space="preserve"> </w:t>
      </w:r>
      <w:r>
        <w:t>Committee or</w:t>
      </w:r>
      <w:r>
        <w:rPr>
          <w:spacing w:val="-4"/>
        </w:rPr>
        <w:t xml:space="preserve"> </w:t>
      </w:r>
      <w:r>
        <w:t>such</w:t>
      </w:r>
      <w:r>
        <w:rPr>
          <w:spacing w:val="-2"/>
        </w:rPr>
        <w:t xml:space="preserve"> </w:t>
      </w:r>
      <w:r>
        <w:t>other</w:t>
      </w:r>
      <w:r>
        <w:rPr>
          <w:spacing w:val="-3"/>
        </w:rPr>
        <w:t xml:space="preserve"> </w:t>
      </w:r>
      <w:r>
        <w:t>committee</w:t>
      </w:r>
      <w:r>
        <w:rPr>
          <w:spacing w:val="-3"/>
        </w:rPr>
        <w:t xml:space="preserve"> </w:t>
      </w:r>
      <w:r>
        <w:t>as</w:t>
      </w:r>
      <w:r>
        <w:rPr>
          <w:spacing w:val="-2"/>
        </w:rPr>
        <w:t xml:space="preserve"> </w:t>
      </w:r>
      <w:r>
        <w:t>the</w:t>
      </w:r>
      <w:r>
        <w:rPr>
          <w:spacing w:val="-6"/>
        </w:rPr>
        <w:t xml:space="preserve"> </w:t>
      </w:r>
      <w:r>
        <w:t>Council</w:t>
      </w:r>
      <w:r>
        <w:rPr>
          <w:spacing w:val="-3"/>
        </w:rPr>
        <w:t xml:space="preserve"> </w:t>
      </w:r>
      <w:r>
        <w:t>may direct</w:t>
      </w:r>
      <w:r>
        <w:rPr>
          <w:spacing w:val="-4"/>
        </w:rPr>
        <w:t xml:space="preserve"> </w:t>
      </w:r>
      <w:r>
        <w:t>to</w:t>
      </w:r>
      <w:r>
        <w:rPr>
          <w:spacing w:val="-4"/>
        </w:rPr>
        <w:t xml:space="preserve"> </w:t>
      </w:r>
      <w:r>
        <w:t>keep</w:t>
      </w:r>
      <w:r>
        <w:rPr>
          <w:spacing w:val="-3"/>
        </w:rPr>
        <w:t xml:space="preserve"> </w:t>
      </w:r>
      <w:r>
        <w:t>this</w:t>
      </w:r>
      <w:r>
        <w:rPr>
          <w:spacing w:val="-3"/>
        </w:rPr>
        <w:t xml:space="preserve"> </w:t>
      </w:r>
      <w:r>
        <w:t>Recommendation</w:t>
      </w:r>
      <w:r>
        <w:rPr>
          <w:spacing w:val="-4"/>
        </w:rPr>
        <w:t xml:space="preserve"> </w:t>
      </w:r>
      <w:r>
        <w:t>under</w:t>
      </w:r>
      <w:r>
        <w:rPr>
          <w:spacing w:val="-1"/>
        </w:rPr>
        <w:t xml:space="preserve"> </w:t>
      </w:r>
      <w:r>
        <w:t>review</w:t>
      </w:r>
      <w:r>
        <w:rPr>
          <w:spacing w:val="-4"/>
        </w:rPr>
        <w:t xml:space="preserve"> </w:t>
      </w:r>
      <w:r>
        <w:t>and to</w:t>
      </w:r>
      <w:r>
        <w:rPr>
          <w:spacing w:val="-3"/>
        </w:rPr>
        <w:t xml:space="preserve"> </w:t>
      </w:r>
      <w:r>
        <w:t>propose</w:t>
      </w:r>
      <w:r>
        <w:rPr>
          <w:spacing w:val="-5"/>
        </w:rPr>
        <w:t xml:space="preserve"> </w:t>
      </w:r>
      <w:r>
        <w:t>amendments</w:t>
      </w:r>
      <w:r>
        <w:rPr>
          <w:spacing w:val="-3"/>
        </w:rPr>
        <w:t xml:space="preserve"> </w:t>
      </w:r>
      <w:r>
        <w:t>as</w:t>
      </w:r>
      <w:r>
        <w:rPr>
          <w:spacing w:val="-3"/>
        </w:rPr>
        <w:t xml:space="preserve"> </w:t>
      </w:r>
      <w:r>
        <w:rPr>
          <w:spacing w:val="-2"/>
        </w:rPr>
        <w:t>necessary.</w:t>
      </w:r>
    </w:p>
    <w:sectPr w:rsidR="00A44450">
      <w:pgSz w:w="11910" w:h="16840"/>
      <w:pgMar w:top="800" w:right="240" w:bottom="1420" w:left="240" w:header="480" w:footer="12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11644" w14:textId="77777777" w:rsidR="00B871AB" w:rsidRDefault="00B871AB">
      <w:r>
        <w:separator/>
      </w:r>
    </w:p>
  </w:endnote>
  <w:endnote w:type="continuationSeparator" w:id="0">
    <w:p w14:paraId="3965DDF2" w14:textId="77777777" w:rsidR="00B871AB" w:rsidRDefault="00B87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7CCC9" w14:textId="77777777" w:rsidR="00A44450" w:rsidRDefault="00000000">
    <w:pPr>
      <w:pStyle w:val="BodyText"/>
      <w:spacing w:line="14" w:lineRule="auto"/>
      <w:rPr>
        <w:sz w:val="20"/>
      </w:rPr>
    </w:pPr>
    <w:r>
      <w:pict w14:anchorId="3A3B0A21">
        <v:rect id="docshape5" o:spid="_x0000_s1027" style="position:absolute;margin-left:44pt;margin-top:770.4pt;width:513pt;height:.4pt;z-index:-15836160;mso-position-horizontal-relative:page;mso-position-vertical-relative:page" fillcolor="black" stroked="f">
          <w10:wrap anchorx="page" anchory="page"/>
        </v:rect>
      </w:pict>
    </w:r>
    <w:r>
      <w:pict w14:anchorId="06007A0C">
        <v:shapetype id="_x0000_t202" coordsize="21600,21600" o:spt="202" path="m,l,21600r21600,l21600,xe">
          <v:stroke joinstyle="miter"/>
          <v:path gradientshapeok="t" o:connecttype="rect"/>
        </v:shapetype>
        <v:shape id="docshape6" o:spid="_x0000_s1026" type="#_x0000_t202" style="position:absolute;margin-left:44.4pt;margin-top:781.5pt;width:201.65pt;height:18.85pt;z-index:-15835648;mso-position-horizontal-relative:page;mso-position-vertical-relative:page" filled="f" stroked="f">
          <v:textbox inset="0,0,0,0">
            <w:txbxContent>
              <w:p w14:paraId="4B169767" w14:textId="77777777" w:rsidR="00A44450" w:rsidRDefault="00000000">
                <w:pPr>
                  <w:spacing w:line="242" w:lineRule="auto"/>
                  <w:ind w:left="20"/>
                  <w:rPr>
                    <w:b/>
                    <w:sz w:val="15"/>
                  </w:rPr>
                </w:pPr>
                <w:r>
                  <w:rPr>
                    <w:b/>
                    <w:color w:val="00548B"/>
                    <w:sz w:val="15"/>
                  </w:rPr>
                  <w:t>IALA</w:t>
                </w:r>
                <w:r>
                  <w:rPr>
                    <w:b/>
                    <w:color w:val="00548B"/>
                    <w:spacing w:val="-7"/>
                    <w:sz w:val="15"/>
                  </w:rPr>
                  <w:t xml:space="preserve"> </w:t>
                </w:r>
                <w:r>
                  <w:rPr>
                    <w:b/>
                    <w:color w:val="00548B"/>
                    <w:sz w:val="15"/>
                  </w:rPr>
                  <w:t>Recommendation</w:t>
                </w:r>
                <w:r>
                  <w:rPr>
                    <w:b/>
                    <w:color w:val="00548B"/>
                    <w:spacing w:val="-7"/>
                    <w:sz w:val="15"/>
                  </w:rPr>
                  <w:t xml:space="preserve"> </w:t>
                </w:r>
                <w:r>
                  <w:rPr>
                    <w:b/>
                    <w:color w:val="00548B"/>
                    <w:sz w:val="15"/>
                  </w:rPr>
                  <w:t>(Normative)</w:t>
                </w:r>
                <w:r>
                  <w:rPr>
                    <w:b/>
                    <w:color w:val="00548B"/>
                    <w:spacing w:val="-9"/>
                    <w:sz w:val="15"/>
                  </w:rPr>
                  <w:t xml:space="preserve"> </w:t>
                </w:r>
                <w:r>
                  <w:rPr>
                    <w:b/>
                    <w:color w:val="00548B"/>
                    <w:sz w:val="15"/>
                  </w:rPr>
                  <w:t>R1012</w:t>
                </w:r>
                <w:r>
                  <w:rPr>
                    <w:b/>
                    <w:color w:val="00548B"/>
                    <w:spacing w:val="-8"/>
                    <w:sz w:val="15"/>
                  </w:rPr>
                  <w:t xml:space="preserve"> </w:t>
                </w:r>
                <w:r>
                  <w:rPr>
                    <w:b/>
                    <w:color w:val="00548B"/>
                    <w:sz w:val="15"/>
                  </w:rPr>
                  <w:t>VTS</w:t>
                </w:r>
                <w:r>
                  <w:rPr>
                    <w:b/>
                    <w:color w:val="00548B"/>
                    <w:spacing w:val="-6"/>
                    <w:sz w:val="15"/>
                  </w:rPr>
                  <w:t xml:space="preserve"> </w:t>
                </w:r>
                <w:r>
                  <w:rPr>
                    <w:b/>
                    <w:color w:val="00548B"/>
                    <w:sz w:val="15"/>
                  </w:rPr>
                  <w:t>Communications</w:t>
                </w:r>
                <w:r>
                  <w:rPr>
                    <w:b/>
                    <w:color w:val="00548B"/>
                    <w:spacing w:val="40"/>
                    <w:sz w:val="15"/>
                  </w:rPr>
                  <w:t xml:space="preserve"> </w:t>
                </w:r>
                <w:r>
                  <w:rPr>
                    <w:b/>
                    <w:color w:val="00548B"/>
                    <w:sz w:val="15"/>
                  </w:rPr>
                  <w:t xml:space="preserve">Edition 1.2 </w:t>
                </w:r>
                <w:proofErr w:type="gramStart"/>
                <w:r>
                  <w:rPr>
                    <w:b/>
                    <w:color w:val="00548B"/>
                    <w:sz w:val="15"/>
                  </w:rPr>
                  <w:t>urn:mrn</w:t>
                </w:r>
                <w:proofErr w:type="gramEnd"/>
                <w:r>
                  <w:rPr>
                    <w:b/>
                    <w:color w:val="00548B"/>
                    <w:sz w:val="15"/>
                  </w:rPr>
                  <w:t>:iala:</w:t>
                </w:r>
                <w:proofErr w:type="gramStart"/>
                <w:r>
                  <w:rPr>
                    <w:b/>
                    <w:color w:val="00548B"/>
                    <w:sz w:val="15"/>
                  </w:rPr>
                  <w:t>pub:r1012:ed</w:t>
                </w:r>
                <w:proofErr w:type="gramEnd"/>
                <w:r>
                  <w:rPr>
                    <w:b/>
                    <w:color w:val="00548B"/>
                    <w:sz w:val="15"/>
                  </w:rPr>
                  <w:t>1.2</w:t>
                </w:r>
              </w:p>
            </w:txbxContent>
          </v:textbox>
          <w10:wrap anchorx="page" anchory="page"/>
        </v:shape>
      </w:pict>
    </w:r>
    <w:r>
      <w:pict w14:anchorId="5B56D19C">
        <v:shape id="docshape7" o:spid="_x0000_s1025" type="#_x0000_t202" style="position:absolute;margin-left:545.2pt;margin-top:790.7pt;width:14.7pt;height:9.6pt;z-index:-15835136;mso-position-horizontal-relative:page;mso-position-vertical-relative:page" filled="f" stroked="f">
          <v:textbox inset="0,0,0,0">
            <w:txbxContent>
              <w:p w14:paraId="72A16730" w14:textId="77777777" w:rsidR="00A44450" w:rsidRDefault="00000000">
                <w:pPr>
                  <w:spacing w:line="174" w:lineRule="exact"/>
                  <w:ind w:left="20"/>
                  <w:rPr>
                    <w:b/>
                    <w:sz w:val="15"/>
                  </w:rPr>
                </w:pPr>
                <w:r>
                  <w:rPr>
                    <w:b/>
                    <w:color w:val="00548B"/>
                    <w:sz w:val="15"/>
                  </w:rPr>
                  <w:t>P</w:t>
                </w:r>
                <w:r>
                  <w:rPr>
                    <w:b/>
                    <w:color w:val="00548B"/>
                    <w:spacing w:val="1"/>
                    <w:sz w:val="15"/>
                  </w:rPr>
                  <w:t xml:space="preserve"> </w:t>
                </w:r>
                <w:r>
                  <w:rPr>
                    <w:b/>
                    <w:color w:val="00548B"/>
                    <w:spacing w:val="-10"/>
                    <w:sz w:val="15"/>
                  </w:rPr>
                  <w:fldChar w:fldCharType="begin"/>
                </w:r>
                <w:r>
                  <w:rPr>
                    <w:b/>
                    <w:color w:val="00548B"/>
                    <w:spacing w:val="-10"/>
                    <w:sz w:val="15"/>
                  </w:rPr>
                  <w:instrText xml:space="preserve"> PAGE </w:instrText>
                </w:r>
                <w:r>
                  <w:rPr>
                    <w:b/>
                    <w:color w:val="00548B"/>
                    <w:spacing w:val="-10"/>
                    <w:sz w:val="15"/>
                  </w:rPr>
                  <w:fldChar w:fldCharType="separate"/>
                </w:r>
                <w:r>
                  <w:rPr>
                    <w:b/>
                    <w:color w:val="00548B"/>
                    <w:spacing w:val="-10"/>
                    <w:sz w:val="15"/>
                  </w:rPr>
                  <w:t>2</w:t>
                </w:r>
                <w:r>
                  <w:rPr>
                    <w:b/>
                    <w:color w:val="00548B"/>
                    <w:spacing w:val="-10"/>
                    <w:sz w:val="1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C7DD8" w14:textId="77777777" w:rsidR="00B871AB" w:rsidRDefault="00B871AB">
      <w:r>
        <w:separator/>
      </w:r>
    </w:p>
  </w:footnote>
  <w:footnote w:type="continuationSeparator" w:id="0">
    <w:p w14:paraId="08625C83" w14:textId="77777777" w:rsidR="00B871AB" w:rsidRDefault="00B87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D62C2" w14:textId="77777777" w:rsidR="00A44450" w:rsidRDefault="00000000">
    <w:pPr>
      <w:pStyle w:val="BodyText"/>
      <w:spacing w:line="14" w:lineRule="auto"/>
      <w:rPr>
        <w:sz w:val="20"/>
      </w:rPr>
    </w:pPr>
    <w:r>
      <w:rPr>
        <w:noProof/>
      </w:rPr>
      <w:drawing>
        <wp:anchor distT="0" distB="0" distL="0" distR="0" simplePos="0" relativeHeight="487479808" behindDoc="1" locked="0" layoutInCell="1" allowOverlap="1" wp14:anchorId="7B2CD897" wp14:editId="027E16BD">
          <wp:simplePos x="0" y="0"/>
          <wp:positionH relativeFrom="page">
            <wp:posOffset>7029863</wp:posOffset>
          </wp:positionH>
          <wp:positionV relativeFrom="page">
            <wp:posOffset>304853</wp:posOffset>
          </wp:positionV>
          <wp:extent cx="170718" cy="204252"/>
          <wp:effectExtent l="0" t="0" r="0"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 cstate="print"/>
                  <a:stretch>
                    <a:fillRect/>
                  </a:stretch>
                </pic:blipFill>
                <pic:spPr>
                  <a:xfrm>
                    <a:off x="0" y="0"/>
                    <a:ext cx="170718" cy="20425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3AE8"/>
    <w:multiLevelType w:val="hybridMultilevel"/>
    <w:tmpl w:val="0A523EE8"/>
    <w:lvl w:ilvl="0" w:tplc="0C090001">
      <w:start w:val="1"/>
      <w:numFmt w:val="bullet"/>
      <w:lvlText w:val=""/>
      <w:lvlJc w:val="left"/>
      <w:pPr>
        <w:ind w:left="2159" w:hanging="360"/>
      </w:pPr>
      <w:rPr>
        <w:rFonts w:ascii="Symbol" w:hAnsi="Symbol" w:hint="default"/>
      </w:rPr>
    </w:lvl>
    <w:lvl w:ilvl="1" w:tplc="0C090003" w:tentative="1">
      <w:start w:val="1"/>
      <w:numFmt w:val="bullet"/>
      <w:lvlText w:val="o"/>
      <w:lvlJc w:val="left"/>
      <w:pPr>
        <w:ind w:left="2879" w:hanging="360"/>
      </w:pPr>
      <w:rPr>
        <w:rFonts w:ascii="Courier New" w:hAnsi="Courier New" w:cs="Courier New" w:hint="default"/>
      </w:rPr>
    </w:lvl>
    <w:lvl w:ilvl="2" w:tplc="0C090005" w:tentative="1">
      <w:start w:val="1"/>
      <w:numFmt w:val="bullet"/>
      <w:lvlText w:val=""/>
      <w:lvlJc w:val="left"/>
      <w:pPr>
        <w:ind w:left="3599" w:hanging="360"/>
      </w:pPr>
      <w:rPr>
        <w:rFonts w:ascii="Wingdings" w:hAnsi="Wingdings" w:hint="default"/>
      </w:rPr>
    </w:lvl>
    <w:lvl w:ilvl="3" w:tplc="0C090001" w:tentative="1">
      <w:start w:val="1"/>
      <w:numFmt w:val="bullet"/>
      <w:lvlText w:val=""/>
      <w:lvlJc w:val="left"/>
      <w:pPr>
        <w:ind w:left="4319" w:hanging="360"/>
      </w:pPr>
      <w:rPr>
        <w:rFonts w:ascii="Symbol" w:hAnsi="Symbol" w:hint="default"/>
      </w:rPr>
    </w:lvl>
    <w:lvl w:ilvl="4" w:tplc="0C090003" w:tentative="1">
      <w:start w:val="1"/>
      <w:numFmt w:val="bullet"/>
      <w:lvlText w:val="o"/>
      <w:lvlJc w:val="left"/>
      <w:pPr>
        <w:ind w:left="5039" w:hanging="360"/>
      </w:pPr>
      <w:rPr>
        <w:rFonts w:ascii="Courier New" w:hAnsi="Courier New" w:cs="Courier New" w:hint="default"/>
      </w:rPr>
    </w:lvl>
    <w:lvl w:ilvl="5" w:tplc="0C090005" w:tentative="1">
      <w:start w:val="1"/>
      <w:numFmt w:val="bullet"/>
      <w:lvlText w:val=""/>
      <w:lvlJc w:val="left"/>
      <w:pPr>
        <w:ind w:left="5759" w:hanging="360"/>
      </w:pPr>
      <w:rPr>
        <w:rFonts w:ascii="Wingdings" w:hAnsi="Wingdings" w:hint="default"/>
      </w:rPr>
    </w:lvl>
    <w:lvl w:ilvl="6" w:tplc="0C090001" w:tentative="1">
      <w:start w:val="1"/>
      <w:numFmt w:val="bullet"/>
      <w:lvlText w:val=""/>
      <w:lvlJc w:val="left"/>
      <w:pPr>
        <w:ind w:left="6479" w:hanging="360"/>
      </w:pPr>
      <w:rPr>
        <w:rFonts w:ascii="Symbol" w:hAnsi="Symbol" w:hint="default"/>
      </w:rPr>
    </w:lvl>
    <w:lvl w:ilvl="7" w:tplc="0C090003" w:tentative="1">
      <w:start w:val="1"/>
      <w:numFmt w:val="bullet"/>
      <w:lvlText w:val="o"/>
      <w:lvlJc w:val="left"/>
      <w:pPr>
        <w:ind w:left="7199" w:hanging="360"/>
      </w:pPr>
      <w:rPr>
        <w:rFonts w:ascii="Courier New" w:hAnsi="Courier New" w:cs="Courier New" w:hint="default"/>
      </w:rPr>
    </w:lvl>
    <w:lvl w:ilvl="8" w:tplc="0C090005" w:tentative="1">
      <w:start w:val="1"/>
      <w:numFmt w:val="bullet"/>
      <w:lvlText w:val=""/>
      <w:lvlJc w:val="left"/>
      <w:pPr>
        <w:ind w:left="7919" w:hanging="360"/>
      </w:pPr>
      <w:rPr>
        <w:rFonts w:ascii="Wingdings" w:hAnsi="Wingdings" w:hint="default"/>
      </w:rPr>
    </w:lvl>
  </w:abstractNum>
  <w:abstractNum w:abstractNumId="1" w15:restartNumberingAfterBreak="0">
    <w:nsid w:val="0624300A"/>
    <w:multiLevelType w:val="hybridMultilevel"/>
    <w:tmpl w:val="4E56AE36"/>
    <w:lvl w:ilvl="0" w:tplc="EC7CF436">
      <w:start w:val="1"/>
      <w:numFmt w:val="decimal"/>
      <w:lvlText w:val="%1"/>
      <w:lvlJc w:val="left"/>
      <w:pPr>
        <w:ind w:left="1797" w:hanging="564"/>
        <w:jc w:val="left"/>
      </w:pPr>
      <w:rPr>
        <w:rFonts w:ascii="Calibri" w:eastAsia="Calibri" w:hAnsi="Calibri" w:cs="Calibri" w:hint="default"/>
        <w:b w:val="0"/>
        <w:bCs w:val="0"/>
        <w:i w:val="0"/>
        <w:iCs w:val="0"/>
        <w:w w:val="100"/>
        <w:sz w:val="24"/>
        <w:szCs w:val="24"/>
        <w:lang w:val="en-US" w:eastAsia="en-US" w:bidi="ar-SA"/>
      </w:rPr>
    </w:lvl>
    <w:lvl w:ilvl="1" w:tplc="5FF84232">
      <w:start w:val="1"/>
      <w:numFmt w:val="lowerLetter"/>
      <w:lvlText w:val="%2"/>
      <w:lvlJc w:val="left"/>
      <w:pPr>
        <w:ind w:left="2228" w:hanging="431"/>
        <w:jc w:val="left"/>
      </w:pPr>
      <w:rPr>
        <w:rFonts w:ascii="Calibri" w:eastAsia="Calibri" w:hAnsi="Calibri" w:cs="Calibri" w:hint="default"/>
        <w:b w:val="0"/>
        <w:bCs w:val="0"/>
        <w:i w:val="0"/>
        <w:iCs w:val="0"/>
        <w:w w:val="100"/>
        <w:sz w:val="24"/>
        <w:szCs w:val="24"/>
        <w:lang w:val="en-US" w:eastAsia="en-US" w:bidi="ar-SA"/>
      </w:rPr>
    </w:lvl>
    <w:lvl w:ilvl="2" w:tplc="E646A168">
      <w:numFmt w:val="bullet"/>
      <w:lvlText w:val="•"/>
      <w:lvlJc w:val="left"/>
      <w:pPr>
        <w:ind w:left="3243" w:hanging="431"/>
      </w:pPr>
      <w:rPr>
        <w:rFonts w:hint="default"/>
        <w:lang w:val="en-US" w:eastAsia="en-US" w:bidi="ar-SA"/>
      </w:rPr>
    </w:lvl>
    <w:lvl w:ilvl="3" w:tplc="B5DC61DE">
      <w:numFmt w:val="bullet"/>
      <w:lvlText w:val="•"/>
      <w:lvlJc w:val="left"/>
      <w:pPr>
        <w:ind w:left="4266" w:hanging="431"/>
      </w:pPr>
      <w:rPr>
        <w:rFonts w:hint="default"/>
        <w:lang w:val="en-US" w:eastAsia="en-US" w:bidi="ar-SA"/>
      </w:rPr>
    </w:lvl>
    <w:lvl w:ilvl="4" w:tplc="20E699B4">
      <w:numFmt w:val="bullet"/>
      <w:lvlText w:val="•"/>
      <w:lvlJc w:val="left"/>
      <w:pPr>
        <w:ind w:left="5289" w:hanging="431"/>
      </w:pPr>
      <w:rPr>
        <w:rFonts w:hint="default"/>
        <w:lang w:val="en-US" w:eastAsia="en-US" w:bidi="ar-SA"/>
      </w:rPr>
    </w:lvl>
    <w:lvl w:ilvl="5" w:tplc="FC944726">
      <w:numFmt w:val="bullet"/>
      <w:lvlText w:val="•"/>
      <w:lvlJc w:val="left"/>
      <w:pPr>
        <w:ind w:left="6312" w:hanging="431"/>
      </w:pPr>
      <w:rPr>
        <w:rFonts w:hint="default"/>
        <w:lang w:val="en-US" w:eastAsia="en-US" w:bidi="ar-SA"/>
      </w:rPr>
    </w:lvl>
    <w:lvl w:ilvl="6" w:tplc="D7A69852">
      <w:numFmt w:val="bullet"/>
      <w:lvlText w:val="•"/>
      <w:lvlJc w:val="left"/>
      <w:pPr>
        <w:ind w:left="7335" w:hanging="431"/>
      </w:pPr>
      <w:rPr>
        <w:rFonts w:hint="default"/>
        <w:lang w:val="en-US" w:eastAsia="en-US" w:bidi="ar-SA"/>
      </w:rPr>
    </w:lvl>
    <w:lvl w:ilvl="7" w:tplc="267E1CA8">
      <w:numFmt w:val="bullet"/>
      <w:lvlText w:val="•"/>
      <w:lvlJc w:val="left"/>
      <w:pPr>
        <w:ind w:left="8358" w:hanging="431"/>
      </w:pPr>
      <w:rPr>
        <w:rFonts w:hint="default"/>
        <w:lang w:val="en-US" w:eastAsia="en-US" w:bidi="ar-SA"/>
      </w:rPr>
    </w:lvl>
    <w:lvl w:ilvl="8" w:tplc="B2CA5F86">
      <w:numFmt w:val="bullet"/>
      <w:lvlText w:val="•"/>
      <w:lvlJc w:val="left"/>
      <w:pPr>
        <w:ind w:left="9381" w:hanging="431"/>
      </w:pPr>
      <w:rPr>
        <w:rFonts w:hint="default"/>
        <w:lang w:val="en-US" w:eastAsia="en-US" w:bidi="ar-SA"/>
      </w:rPr>
    </w:lvl>
  </w:abstractNum>
  <w:abstractNum w:abstractNumId="2" w15:restartNumberingAfterBreak="0">
    <w:nsid w:val="20076DEB"/>
    <w:multiLevelType w:val="hybridMultilevel"/>
    <w:tmpl w:val="600035BC"/>
    <w:lvl w:ilvl="0" w:tplc="F612B5B8">
      <w:start w:val="1"/>
      <w:numFmt w:val="decimal"/>
      <w:lvlText w:val="%1"/>
      <w:lvlJc w:val="left"/>
      <w:pPr>
        <w:ind w:left="1799" w:hanging="564"/>
        <w:jc w:val="left"/>
      </w:pPr>
      <w:rPr>
        <w:rFonts w:ascii="Calibri" w:eastAsia="Calibri" w:hAnsi="Calibri" w:cs="Calibri" w:hint="default"/>
        <w:b w:val="0"/>
        <w:bCs w:val="0"/>
        <w:i w:val="0"/>
        <w:iCs w:val="0"/>
        <w:w w:val="100"/>
        <w:sz w:val="24"/>
        <w:szCs w:val="24"/>
        <w:lang w:val="en-US" w:eastAsia="en-US" w:bidi="ar-SA"/>
      </w:rPr>
    </w:lvl>
    <w:lvl w:ilvl="1" w:tplc="FD84720C">
      <w:numFmt w:val="bullet"/>
      <w:lvlText w:val="•"/>
      <w:lvlJc w:val="left"/>
      <w:pPr>
        <w:ind w:left="2762" w:hanging="564"/>
      </w:pPr>
      <w:rPr>
        <w:rFonts w:hint="default"/>
        <w:lang w:val="en-US" w:eastAsia="en-US" w:bidi="ar-SA"/>
      </w:rPr>
    </w:lvl>
    <w:lvl w:ilvl="2" w:tplc="D30E55EA">
      <w:numFmt w:val="bullet"/>
      <w:lvlText w:val="•"/>
      <w:lvlJc w:val="left"/>
      <w:pPr>
        <w:ind w:left="3725" w:hanging="564"/>
      </w:pPr>
      <w:rPr>
        <w:rFonts w:hint="default"/>
        <w:lang w:val="en-US" w:eastAsia="en-US" w:bidi="ar-SA"/>
      </w:rPr>
    </w:lvl>
    <w:lvl w:ilvl="3" w:tplc="5CF6A052">
      <w:numFmt w:val="bullet"/>
      <w:lvlText w:val="•"/>
      <w:lvlJc w:val="left"/>
      <w:pPr>
        <w:ind w:left="4688" w:hanging="564"/>
      </w:pPr>
      <w:rPr>
        <w:rFonts w:hint="default"/>
        <w:lang w:val="en-US" w:eastAsia="en-US" w:bidi="ar-SA"/>
      </w:rPr>
    </w:lvl>
    <w:lvl w:ilvl="4" w:tplc="00F8AC6C">
      <w:numFmt w:val="bullet"/>
      <w:lvlText w:val="•"/>
      <w:lvlJc w:val="left"/>
      <w:pPr>
        <w:ind w:left="5651" w:hanging="564"/>
      </w:pPr>
      <w:rPr>
        <w:rFonts w:hint="default"/>
        <w:lang w:val="en-US" w:eastAsia="en-US" w:bidi="ar-SA"/>
      </w:rPr>
    </w:lvl>
    <w:lvl w:ilvl="5" w:tplc="3BE08FD4">
      <w:numFmt w:val="bullet"/>
      <w:lvlText w:val="•"/>
      <w:lvlJc w:val="left"/>
      <w:pPr>
        <w:ind w:left="6614" w:hanging="564"/>
      </w:pPr>
      <w:rPr>
        <w:rFonts w:hint="default"/>
        <w:lang w:val="en-US" w:eastAsia="en-US" w:bidi="ar-SA"/>
      </w:rPr>
    </w:lvl>
    <w:lvl w:ilvl="6" w:tplc="54C0C0B8">
      <w:numFmt w:val="bullet"/>
      <w:lvlText w:val="•"/>
      <w:lvlJc w:val="left"/>
      <w:pPr>
        <w:ind w:left="7576" w:hanging="564"/>
      </w:pPr>
      <w:rPr>
        <w:rFonts w:hint="default"/>
        <w:lang w:val="en-US" w:eastAsia="en-US" w:bidi="ar-SA"/>
      </w:rPr>
    </w:lvl>
    <w:lvl w:ilvl="7" w:tplc="DF7C2C46">
      <w:numFmt w:val="bullet"/>
      <w:lvlText w:val="•"/>
      <w:lvlJc w:val="left"/>
      <w:pPr>
        <w:ind w:left="8539" w:hanging="564"/>
      </w:pPr>
      <w:rPr>
        <w:rFonts w:hint="default"/>
        <w:lang w:val="en-US" w:eastAsia="en-US" w:bidi="ar-SA"/>
      </w:rPr>
    </w:lvl>
    <w:lvl w:ilvl="8" w:tplc="EA9E6B2A">
      <w:numFmt w:val="bullet"/>
      <w:lvlText w:val="•"/>
      <w:lvlJc w:val="left"/>
      <w:pPr>
        <w:ind w:left="9502" w:hanging="564"/>
      </w:pPr>
      <w:rPr>
        <w:rFonts w:hint="default"/>
        <w:lang w:val="en-US" w:eastAsia="en-US" w:bidi="ar-SA"/>
      </w:rPr>
    </w:lvl>
  </w:abstractNum>
  <w:abstractNum w:abstractNumId="3" w15:restartNumberingAfterBreak="0">
    <w:nsid w:val="3B2653CA"/>
    <w:multiLevelType w:val="hybridMultilevel"/>
    <w:tmpl w:val="631A6C46"/>
    <w:lvl w:ilvl="0" w:tplc="22627C20">
      <w:start w:val="1"/>
      <w:numFmt w:val="decimal"/>
      <w:lvlText w:val="%1"/>
      <w:lvlJc w:val="left"/>
      <w:pPr>
        <w:ind w:left="1799" w:hanging="564"/>
      </w:pPr>
      <w:rPr>
        <w:rFonts w:ascii="Calibri" w:eastAsia="Calibri" w:hAnsi="Calibri" w:cs="Calibri" w:hint="default"/>
        <w:b w:val="0"/>
        <w:bCs w:val="0"/>
        <w:i w:val="0"/>
        <w:iCs w:val="0"/>
        <w:w w:val="100"/>
        <w:sz w:val="24"/>
        <w:szCs w:val="24"/>
        <w:lang w:val="en-US" w:eastAsia="en-US" w:bidi="ar-SA"/>
      </w:rPr>
    </w:lvl>
    <w:lvl w:ilvl="1" w:tplc="6DA00172">
      <w:numFmt w:val="bullet"/>
      <w:lvlText w:val="•"/>
      <w:lvlJc w:val="left"/>
      <w:pPr>
        <w:ind w:left="2762" w:hanging="564"/>
      </w:pPr>
      <w:rPr>
        <w:rFonts w:hint="default"/>
        <w:lang w:val="en-US" w:eastAsia="en-US" w:bidi="ar-SA"/>
      </w:rPr>
    </w:lvl>
    <w:lvl w:ilvl="2" w:tplc="A8F2DF48">
      <w:numFmt w:val="bullet"/>
      <w:lvlText w:val="•"/>
      <w:lvlJc w:val="left"/>
      <w:pPr>
        <w:ind w:left="3725" w:hanging="564"/>
      </w:pPr>
      <w:rPr>
        <w:rFonts w:hint="default"/>
        <w:lang w:val="en-US" w:eastAsia="en-US" w:bidi="ar-SA"/>
      </w:rPr>
    </w:lvl>
    <w:lvl w:ilvl="3" w:tplc="7CDA1C7E">
      <w:numFmt w:val="bullet"/>
      <w:lvlText w:val="•"/>
      <w:lvlJc w:val="left"/>
      <w:pPr>
        <w:ind w:left="4688" w:hanging="564"/>
      </w:pPr>
      <w:rPr>
        <w:rFonts w:hint="default"/>
        <w:lang w:val="en-US" w:eastAsia="en-US" w:bidi="ar-SA"/>
      </w:rPr>
    </w:lvl>
    <w:lvl w:ilvl="4" w:tplc="80246962">
      <w:numFmt w:val="bullet"/>
      <w:lvlText w:val="•"/>
      <w:lvlJc w:val="left"/>
      <w:pPr>
        <w:ind w:left="5651" w:hanging="564"/>
      </w:pPr>
      <w:rPr>
        <w:rFonts w:hint="default"/>
        <w:lang w:val="en-US" w:eastAsia="en-US" w:bidi="ar-SA"/>
      </w:rPr>
    </w:lvl>
    <w:lvl w:ilvl="5" w:tplc="3CA024A2">
      <w:numFmt w:val="bullet"/>
      <w:lvlText w:val="•"/>
      <w:lvlJc w:val="left"/>
      <w:pPr>
        <w:ind w:left="6614" w:hanging="564"/>
      </w:pPr>
      <w:rPr>
        <w:rFonts w:hint="default"/>
        <w:lang w:val="en-US" w:eastAsia="en-US" w:bidi="ar-SA"/>
      </w:rPr>
    </w:lvl>
    <w:lvl w:ilvl="6" w:tplc="B4EAF472">
      <w:numFmt w:val="bullet"/>
      <w:lvlText w:val="•"/>
      <w:lvlJc w:val="left"/>
      <w:pPr>
        <w:ind w:left="7576" w:hanging="564"/>
      </w:pPr>
      <w:rPr>
        <w:rFonts w:hint="default"/>
        <w:lang w:val="en-US" w:eastAsia="en-US" w:bidi="ar-SA"/>
      </w:rPr>
    </w:lvl>
    <w:lvl w:ilvl="7" w:tplc="7C068AC8">
      <w:numFmt w:val="bullet"/>
      <w:lvlText w:val="•"/>
      <w:lvlJc w:val="left"/>
      <w:pPr>
        <w:ind w:left="8539" w:hanging="564"/>
      </w:pPr>
      <w:rPr>
        <w:rFonts w:hint="default"/>
        <w:lang w:val="en-US" w:eastAsia="en-US" w:bidi="ar-SA"/>
      </w:rPr>
    </w:lvl>
    <w:lvl w:ilvl="8" w:tplc="8A00C958">
      <w:numFmt w:val="bullet"/>
      <w:lvlText w:val="•"/>
      <w:lvlJc w:val="left"/>
      <w:pPr>
        <w:ind w:left="9502" w:hanging="564"/>
      </w:pPr>
      <w:rPr>
        <w:rFonts w:hint="default"/>
        <w:lang w:val="en-US" w:eastAsia="en-US" w:bidi="ar-SA"/>
      </w:rPr>
    </w:lvl>
  </w:abstractNum>
  <w:abstractNum w:abstractNumId="4" w15:restartNumberingAfterBreak="0">
    <w:nsid w:val="511E2EC4"/>
    <w:multiLevelType w:val="hybridMultilevel"/>
    <w:tmpl w:val="7E109BA8"/>
    <w:lvl w:ilvl="0" w:tplc="F5242DDE">
      <w:start w:val="1"/>
      <w:numFmt w:val="decimal"/>
      <w:lvlText w:val="%1"/>
      <w:lvlJc w:val="left"/>
      <w:pPr>
        <w:ind w:left="1799" w:hanging="564"/>
        <w:jc w:val="left"/>
      </w:pPr>
      <w:rPr>
        <w:rFonts w:ascii="Calibri" w:eastAsia="Calibri" w:hAnsi="Calibri" w:cs="Calibri" w:hint="default"/>
        <w:b w:val="0"/>
        <w:bCs w:val="0"/>
        <w:i w:val="0"/>
        <w:iCs w:val="0"/>
        <w:w w:val="100"/>
        <w:sz w:val="24"/>
        <w:szCs w:val="24"/>
        <w:lang w:val="en-US" w:eastAsia="en-US" w:bidi="ar-SA"/>
      </w:rPr>
    </w:lvl>
    <w:lvl w:ilvl="1" w:tplc="E4E82D9A">
      <w:numFmt w:val="bullet"/>
      <w:lvlText w:val="•"/>
      <w:lvlJc w:val="left"/>
      <w:pPr>
        <w:ind w:left="2762" w:hanging="564"/>
      </w:pPr>
      <w:rPr>
        <w:rFonts w:hint="default"/>
        <w:lang w:val="en-US" w:eastAsia="en-US" w:bidi="ar-SA"/>
      </w:rPr>
    </w:lvl>
    <w:lvl w:ilvl="2" w:tplc="D79ABB5E">
      <w:numFmt w:val="bullet"/>
      <w:lvlText w:val="•"/>
      <w:lvlJc w:val="left"/>
      <w:pPr>
        <w:ind w:left="3725" w:hanging="564"/>
      </w:pPr>
      <w:rPr>
        <w:rFonts w:hint="default"/>
        <w:lang w:val="en-US" w:eastAsia="en-US" w:bidi="ar-SA"/>
      </w:rPr>
    </w:lvl>
    <w:lvl w:ilvl="3" w:tplc="8054A5C6">
      <w:numFmt w:val="bullet"/>
      <w:lvlText w:val="•"/>
      <w:lvlJc w:val="left"/>
      <w:pPr>
        <w:ind w:left="4688" w:hanging="564"/>
      </w:pPr>
      <w:rPr>
        <w:rFonts w:hint="default"/>
        <w:lang w:val="en-US" w:eastAsia="en-US" w:bidi="ar-SA"/>
      </w:rPr>
    </w:lvl>
    <w:lvl w:ilvl="4" w:tplc="14C04F44">
      <w:numFmt w:val="bullet"/>
      <w:lvlText w:val="•"/>
      <w:lvlJc w:val="left"/>
      <w:pPr>
        <w:ind w:left="5651" w:hanging="564"/>
      </w:pPr>
      <w:rPr>
        <w:rFonts w:hint="default"/>
        <w:lang w:val="en-US" w:eastAsia="en-US" w:bidi="ar-SA"/>
      </w:rPr>
    </w:lvl>
    <w:lvl w:ilvl="5" w:tplc="3BD483B6">
      <w:numFmt w:val="bullet"/>
      <w:lvlText w:val="•"/>
      <w:lvlJc w:val="left"/>
      <w:pPr>
        <w:ind w:left="6614" w:hanging="564"/>
      </w:pPr>
      <w:rPr>
        <w:rFonts w:hint="default"/>
        <w:lang w:val="en-US" w:eastAsia="en-US" w:bidi="ar-SA"/>
      </w:rPr>
    </w:lvl>
    <w:lvl w:ilvl="6" w:tplc="790E712A">
      <w:numFmt w:val="bullet"/>
      <w:lvlText w:val="•"/>
      <w:lvlJc w:val="left"/>
      <w:pPr>
        <w:ind w:left="7576" w:hanging="564"/>
      </w:pPr>
      <w:rPr>
        <w:rFonts w:hint="default"/>
        <w:lang w:val="en-US" w:eastAsia="en-US" w:bidi="ar-SA"/>
      </w:rPr>
    </w:lvl>
    <w:lvl w:ilvl="7" w:tplc="DB3AF8DC">
      <w:numFmt w:val="bullet"/>
      <w:lvlText w:val="•"/>
      <w:lvlJc w:val="left"/>
      <w:pPr>
        <w:ind w:left="8539" w:hanging="564"/>
      </w:pPr>
      <w:rPr>
        <w:rFonts w:hint="default"/>
        <w:lang w:val="en-US" w:eastAsia="en-US" w:bidi="ar-SA"/>
      </w:rPr>
    </w:lvl>
    <w:lvl w:ilvl="8" w:tplc="9ACAD77E">
      <w:numFmt w:val="bullet"/>
      <w:lvlText w:val="•"/>
      <w:lvlJc w:val="left"/>
      <w:pPr>
        <w:ind w:left="9502" w:hanging="564"/>
      </w:pPr>
      <w:rPr>
        <w:rFonts w:hint="default"/>
        <w:lang w:val="en-US" w:eastAsia="en-US" w:bidi="ar-SA"/>
      </w:rPr>
    </w:lvl>
  </w:abstractNum>
  <w:abstractNum w:abstractNumId="5" w15:restartNumberingAfterBreak="0">
    <w:nsid w:val="7BD73BA1"/>
    <w:multiLevelType w:val="hybridMultilevel"/>
    <w:tmpl w:val="881C1EA0"/>
    <w:lvl w:ilvl="0" w:tplc="EE109B92">
      <w:start w:val="1"/>
      <w:numFmt w:val="lowerLetter"/>
      <w:lvlText w:val="%1"/>
      <w:lvlJc w:val="left"/>
      <w:pPr>
        <w:ind w:left="2228" w:hanging="431"/>
        <w:jc w:val="left"/>
      </w:pPr>
      <w:rPr>
        <w:rFonts w:ascii="Calibri" w:eastAsia="Calibri" w:hAnsi="Calibri" w:cs="Calibri" w:hint="default"/>
        <w:b w:val="0"/>
        <w:bCs w:val="0"/>
        <w:i w:val="0"/>
        <w:iCs w:val="0"/>
        <w:w w:val="100"/>
        <w:sz w:val="24"/>
        <w:szCs w:val="24"/>
        <w:lang w:val="en-US" w:eastAsia="en-US" w:bidi="ar-S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989555019">
    <w:abstractNumId w:val="1"/>
  </w:num>
  <w:num w:numId="2" w16cid:durableId="1805349163">
    <w:abstractNumId w:val="2"/>
  </w:num>
  <w:num w:numId="3" w16cid:durableId="217209034">
    <w:abstractNumId w:val="4"/>
  </w:num>
  <w:num w:numId="4" w16cid:durableId="20979772">
    <w:abstractNumId w:val="3"/>
  </w:num>
  <w:num w:numId="5" w16cid:durableId="956909142">
    <w:abstractNumId w:val="0"/>
  </w:num>
  <w:num w:numId="6" w16cid:durableId="133564637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bercrombie, Kerrie">
    <w15:presenceInfo w15:providerId="AD" w15:userId="S::kerrie.abercrombie@amsa.gov.au::8693a515-a31e-4d38-ad1e-a653fba997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20"/>
  <w:drawingGridHorizontalSpacing w:val="110"/>
  <w:displayHorizontalDrawingGridEvery w:val="2"/>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44450"/>
    <w:rsid w:val="00440763"/>
    <w:rsid w:val="00765A44"/>
    <w:rsid w:val="00947EBE"/>
    <w:rsid w:val="00A44450"/>
    <w:rsid w:val="00B871AB"/>
    <w:rsid w:val="00F668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4BAFF57A"/>
  <w15:docId w15:val="{8CA7071E-61FF-43FD-8357-32FD27EFE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19"/>
      <w:ind w:left="1799" w:hanging="564"/>
    </w:pPr>
  </w:style>
  <w:style w:type="paragraph" w:customStyle="1" w:styleId="TableParagraph">
    <w:name w:val="Table Paragraph"/>
    <w:basedOn w:val="Normal"/>
    <w:uiPriority w:val="1"/>
    <w:qFormat/>
  </w:style>
  <w:style w:type="paragraph" w:styleId="Revision">
    <w:name w:val="Revision"/>
    <w:hidden/>
    <w:uiPriority w:val="99"/>
    <w:semiHidden/>
    <w:rsid w:val="00F66863"/>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ala-aism.org/" TargetMode="External"/><Relationship Id="rId4" Type="http://schemas.openxmlformats.org/officeDocument/2006/relationships/webSettings" Target="webSettings.xml"/><Relationship Id="rId9" Type="http://schemas.openxmlformats.org/officeDocument/2006/relationships/hyperlink" Target="mailto:contact@iala-aism.org"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66D8B99-A37D-4B20-AA39-135E410BE88F}"/>
</file>

<file path=customXml/itemProps2.xml><?xml version="1.0" encoding="utf-8"?>
<ds:datastoreItem xmlns:ds="http://schemas.openxmlformats.org/officeDocument/2006/customXml" ds:itemID="{C47FEBE2-961B-4AD7-9A94-18DA8B3E212B}"/>
</file>

<file path=customXml/itemProps3.xml><?xml version="1.0" encoding="utf-8"?>
<ds:datastoreItem xmlns:ds="http://schemas.openxmlformats.org/officeDocument/2006/customXml" ds:itemID="{9C6F3305-4E23-4767-A3ED-3F0EAA243EC7}"/>
</file>

<file path=docProps/app.xml><?xml version="1.0" encoding="utf-8"?>
<Properties xmlns="http://schemas.openxmlformats.org/officeDocument/2006/extended-properties" xmlns:vt="http://schemas.openxmlformats.org/officeDocument/2006/docPropsVTypes">
  <Template>Normal</Template>
  <TotalTime>3</TotalTime>
  <Pages>4</Pages>
  <Words>836</Words>
  <Characters>4820</Characters>
  <Application>Microsoft Office Word</Application>
  <DocSecurity>0</DocSecurity>
  <Lines>83</Lines>
  <Paragraphs>53</Paragraphs>
  <ScaleCrop>false</ScaleCrop>
  <HeadingPairs>
    <vt:vector size="2" baseType="variant">
      <vt:variant>
        <vt:lpstr>Title</vt:lpstr>
      </vt:variant>
      <vt:variant>
        <vt:i4>1</vt:i4>
      </vt:variant>
    </vt:vector>
  </HeadingPairs>
  <TitlesOfParts>
    <vt:vector size="1" baseType="lpstr">
      <vt:lpstr>IALA Recommendation R1012</vt:lpstr>
    </vt:vector>
  </TitlesOfParts>
  <Company>AMSA</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 R1012</dc:title>
  <dc:creator>Wim;IALA Secretariat</dc:creator>
  <cp:keywords>urn:mrn:iala:pub:r1012:ed1.2; normative; VTS</cp:keywords>
  <cp:lastModifiedBy>Abercrombie, Kerrie</cp:lastModifiedBy>
  <cp:revision>2</cp:revision>
  <dcterms:created xsi:type="dcterms:W3CDTF">2025-08-19T05:03:00Z</dcterms:created>
  <dcterms:modified xsi:type="dcterms:W3CDTF">2025-08-19T05:03:00Z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Created">
    <vt:filetime>2022-06-23T00:00:00Z</vt:filetime>
  </property>
  <property fmtid="{D5CDD505-2E9C-101B-9397-08002B2CF9AE}" pid="4" name="Creator">
    <vt:lpwstr>Acrobat PDFMaker 22 for Word</vt:lpwstr>
  </property>
  <property fmtid="{D5CDD505-2E9C-101B-9397-08002B2CF9AE}" pid="5" name="LastSaved">
    <vt:filetime>2025-08-19T00:00:00Z</vt:filetime>
  </property>
  <property fmtid="{D5CDD505-2E9C-101B-9397-08002B2CF9AE}" pid="6" name="MediaServiceImageTags">
    <vt:lpwstr/>
  </property>
  <property fmtid="{D5CDD505-2E9C-101B-9397-08002B2CF9AE}" pid="7" name="Order">
    <vt:lpwstr>2641200.000000</vt:lpwstr>
  </property>
  <property fmtid="{D5CDD505-2E9C-101B-9397-08002B2CF9AE}" pid="8" name="Producer">
    <vt:lpwstr>Adobe PDF Library 22.1.149</vt:lpwstr>
  </property>
  <property fmtid="{D5CDD505-2E9C-101B-9397-08002B2CF9AE}" pid="9" name="SourceModified">
    <vt:lpwstr>D:20220623065952</vt:lpwstr>
  </property>
</Properties>
</file>